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2C0B0308">
        <w:tc>
          <w:tcPr>
            <w:tcW w:w="1620" w:type="dxa"/>
            <w:tcBorders>
              <w:bottom w:val="single" w:sz="4" w:space="0" w:color="auto"/>
            </w:tcBorders>
            <w:shd w:val="clear" w:color="auto" w:fill="FFFFFF" w:themeFill="background1"/>
            <w:vAlign w:val="center"/>
          </w:tcPr>
          <w:p w14:paraId="1DB23675" w14:textId="77777777" w:rsidR="00067FE2" w:rsidRDefault="00067FE2" w:rsidP="00721D57">
            <w:pPr>
              <w:pStyle w:val="Header"/>
              <w:spacing w:before="120" w:after="120"/>
            </w:pPr>
            <w:r>
              <w:t>NPRR Number</w:t>
            </w:r>
          </w:p>
        </w:tc>
        <w:tc>
          <w:tcPr>
            <w:tcW w:w="1260" w:type="dxa"/>
            <w:tcBorders>
              <w:bottom w:val="single" w:sz="4" w:space="0" w:color="auto"/>
            </w:tcBorders>
            <w:vAlign w:val="center"/>
          </w:tcPr>
          <w:p w14:paraId="58DFDEEC" w14:textId="6013C959" w:rsidR="00067FE2" w:rsidRDefault="00B744E0" w:rsidP="00721D57">
            <w:pPr>
              <w:pStyle w:val="Header"/>
              <w:spacing w:before="120" w:after="120"/>
              <w:jc w:val="center"/>
            </w:pPr>
            <w:hyperlink r:id="rId11" w:history="1">
              <w:r w:rsidRPr="002500E3">
                <w:rPr>
                  <w:rStyle w:val="Hyperlink"/>
                </w:rPr>
                <w:t>1319</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721D57">
            <w:pPr>
              <w:pStyle w:val="Header"/>
              <w:spacing w:before="120" w:after="120"/>
            </w:pPr>
            <w:r>
              <w:t>NPRR Title</w:t>
            </w:r>
          </w:p>
        </w:tc>
        <w:tc>
          <w:tcPr>
            <w:tcW w:w="6660" w:type="dxa"/>
            <w:tcBorders>
              <w:bottom w:val="single" w:sz="4" w:space="0" w:color="auto"/>
            </w:tcBorders>
            <w:vAlign w:val="center"/>
          </w:tcPr>
          <w:p w14:paraId="58F14EBB" w14:textId="61A463CF" w:rsidR="00067FE2" w:rsidRDefault="001A15B2" w:rsidP="00721D57">
            <w:pPr>
              <w:pStyle w:val="Header"/>
              <w:spacing w:before="120" w:after="120"/>
            </w:pPr>
            <w:r>
              <w:t xml:space="preserve">Modifications to </w:t>
            </w:r>
            <w:r w:rsidR="00092656">
              <w:t>Seasonal</w:t>
            </w:r>
            <w:r w:rsidR="001D218B">
              <w:t xml:space="preserve"> Mothball</w:t>
            </w:r>
            <w:r>
              <w:t xml:space="preserve"> </w:t>
            </w:r>
            <w:r w:rsidR="00C75083">
              <w:t xml:space="preserve">Periods </w:t>
            </w:r>
            <w:r>
              <w:t>and Clarification to</w:t>
            </w:r>
            <w:r w:rsidR="001D218B">
              <w:t xml:space="preserve"> Evaluat</w:t>
            </w:r>
            <w:r>
              <w:t>ion Process</w:t>
            </w:r>
            <w:r w:rsidR="005D6173">
              <w:t xml:space="preserve"> </w:t>
            </w:r>
          </w:p>
        </w:tc>
      </w:tr>
      <w:tr w:rsidR="00D51B78" w:rsidRPr="00E01925" w14:paraId="398BCBF4" w14:textId="77777777" w:rsidTr="2C0B0308">
        <w:trPr>
          <w:trHeight w:val="518"/>
        </w:trPr>
        <w:tc>
          <w:tcPr>
            <w:tcW w:w="2880" w:type="dxa"/>
            <w:gridSpan w:val="2"/>
            <w:shd w:val="clear" w:color="auto" w:fill="FFFFFF" w:themeFill="background1"/>
            <w:vAlign w:val="center"/>
          </w:tcPr>
          <w:p w14:paraId="3A20C7F8" w14:textId="0DA3B581" w:rsidR="00D51B78" w:rsidRPr="00E01925" w:rsidRDefault="00D51B78" w:rsidP="00D51B7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32B42833" w:rsidR="00D51B78" w:rsidRPr="00E01925" w:rsidRDefault="00D51B78" w:rsidP="00D51B78">
            <w:pPr>
              <w:pStyle w:val="NormalArial"/>
              <w:spacing w:before="120" w:after="120"/>
            </w:pPr>
            <w:r>
              <w:t>January</w:t>
            </w:r>
            <w:r w:rsidRPr="000C5ADB">
              <w:t xml:space="preserve"> </w:t>
            </w:r>
            <w:r>
              <w:t>14</w:t>
            </w:r>
            <w:r w:rsidRPr="000C5ADB">
              <w:t>, 202</w:t>
            </w:r>
            <w:r>
              <w:t>6</w:t>
            </w:r>
          </w:p>
        </w:tc>
      </w:tr>
      <w:tr w:rsidR="00D51B78" w:rsidRPr="00E01925" w14:paraId="59B8476C" w14:textId="77777777" w:rsidTr="2C0B0308">
        <w:trPr>
          <w:trHeight w:val="518"/>
        </w:trPr>
        <w:tc>
          <w:tcPr>
            <w:tcW w:w="2880" w:type="dxa"/>
            <w:gridSpan w:val="2"/>
            <w:shd w:val="clear" w:color="auto" w:fill="FFFFFF" w:themeFill="background1"/>
            <w:vAlign w:val="center"/>
          </w:tcPr>
          <w:p w14:paraId="639ACE3A" w14:textId="5C76BF99" w:rsidR="00D51B78" w:rsidRPr="00E01925" w:rsidRDefault="00D51B78" w:rsidP="00D51B78">
            <w:pPr>
              <w:pStyle w:val="Header"/>
              <w:spacing w:before="120" w:after="120"/>
              <w:rPr>
                <w:bCs w:val="0"/>
              </w:rPr>
            </w:pPr>
            <w:r>
              <w:rPr>
                <w:bCs w:val="0"/>
              </w:rPr>
              <w:t>Action</w:t>
            </w:r>
          </w:p>
        </w:tc>
        <w:tc>
          <w:tcPr>
            <w:tcW w:w="7560" w:type="dxa"/>
            <w:gridSpan w:val="2"/>
            <w:vAlign w:val="center"/>
          </w:tcPr>
          <w:p w14:paraId="44E67F8E" w14:textId="1E4C37D9" w:rsidR="00D51B78" w:rsidRDefault="00D51B78" w:rsidP="00D51B78">
            <w:pPr>
              <w:pStyle w:val="NormalArial"/>
              <w:spacing w:before="120" w:after="120"/>
            </w:pPr>
            <w:r>
              <w:t>Tabled</w:t>
            </w:r>
          </w:p>
        </w:tc>
      </w:tr>
      <w:tr w:rsidR="00D51B78" w:rsidRPr="00E01925" w14:paraId="3E43CE2C" w14:textId="77777777" w:rsidTr="2C0B0308">
        <w:trPr>
          <w:trHeight w:val="518"/>
        </w:trPr>
        <w:tc>
          <w:tcPr>
            <w:tcW w:w="2880" w:type="dxa"/>
            <w:gridSpan w:val="2"/>
            <w:shd w:val="clear" w:color="auto" w:fill="FFFFFF" w:themeFill="background1"/>
            <w:vAlign w:val="center"/>
          </w:tcPr>
          <w:p w14:paraId="11FF41D8" w14:textId="52A13117" w:rsidR="00D51B78" w:rsidRPr="00E01925" w:rsidRDefault="00D51B78" w:rsidP="00D51B78">
            <w:pPr>
              <w:pStyle w:val="Header"/>
              <w:spacing w:before="120" w:after="120"/>
              <w:rPr>
                <w:bCs w:val="0"/>
              </w:rPr>
            </w:pPr>
            <w:r>
              <w:t>Timeline</w:t>
            </w:r>
          </w:p>
        </w:tc>
        <w:tc>
          <w:tcPr>
            <w:tcW w:w="7560" w:type="dxa"/>
            <w:gridSpan w:val="2"/>
            <w:vAlign w:val="center"/>
          </w:tcPr>
          <w:p w14:paraId="088DAD73" w14:textId="2422627F" w:rsidR="00D51B78" w:rsidRDefault="00D51B78" w:rsidP="00D51B78">
            <w:pPr>
              <w:pStyle w:val="NormalArial"/>
              <w:spacing w:before="120" w:after="120"/>
            </w:pPr>
            <w:r w:rsidRPr="000C5ADB">
              <w:t>Normal</w:t>
            </w:r>
          </w:p>
        </w:tc>
      </w:tr>
      <w:tr w:rsidR="00D51B78" w:rsidRPr="00E01925" w14:paraId="3DEB9AA9" w14:textId="77777777" w:rsidTr="2C0B0308">
        <w:trPr>
          <w:trHeight w:val="518"/>
        </w:trPr>
        <w:tc>
          <w:tcPr>
            <w:tcW w:w="2880" w:type="dxa"/>
            <w:gridSpan w:val="2"/>
            <w:shd w:val="clear" w:color="auto" w:fill="FFFFFF" w:themeFill="background1"/>
            <w:vAlign w:val="center"/>
          </w:tcPr>
          <w:p w14:paraId="2012ACE4" w14:textId="0CE51766" w:rsidR="00D51B78" w:rsidRPr="00E01925" w:rsidRDefault="00D51B78" w:rsidP="00D51B78">
            <w:pPr>
              <w:pStyle w:val="Header"/>
              <w:spacing w:before="120" w:after="120"/>
              <w:rPr>
                <w:bCs w:val="0"/>
              </w:rPr>
            </w:pPr>
            <w:r>
              <w:t>Proposed Effective Date</w:t>
            </w:r>
          </w:p>
        </w:tc>
        <w:tc>
          <w:tcPr>
            <w:tcW w:w="7560" w:type="dxa"/>
            <w:gridSpan w:val="2"/>
            <w:vAlign w:val="center"/>
          </w:tcPr>
          <w:p w14:paraId="077F68FE" w14:textId="56296964" w:rsidR="00D51B78" w:rsidRDefault="00D51B78" w:rsidP="00D51B78">
            <w:pPr>
              <w:pStyle w:val="NormalArial"/>
              <w:spacing w:before="120" w:after="120"/>
            </w:pPr>
            <w:r>
              <w:t>To be determined</w:t>
            </w:r>
          </w:p>
        </w:tc>
      </w:tr>
      <w:tr w:rsidR="00D51B78" w:rsidRPr="00E01925" w14:paraId="2F0B5823" w14:textId="77777777" w:rsidTr="2C0B0308">
        <w:trPr>
          <w:trHeight w:val="518"/>
        </w:trPr>
        <w:tc>
          <w:tcPr>
            <w:tcW w:w="2880" w:type="dxa"/>
            <w:gridSpan w:val="2"/>
            <w:shd w:val="clear" w:color="auto" w:fill="FFFFFF" w:themeFill="background1"/>
            <w:vAlign w:val="center"/>
          </w:tcPr>
          <w:p w14:paraId="50874EB3" w14:textId="4BBF67F0" w:rsidR="00D51B78" w:rsidRPr="00E01925" w:rsidRDefault="00D51B78" w:rsidP="00D51B78">
            <w:pPr>
              <w:pStyle w:val="Header"/>
              <w:spacing w:before="120" w:after="120"/>
              <w:rPr>
                <w:bCs w:val="0"/>
              </w:rPr>
            </w:pPr>
            <w:r>
              <w:t>Priority and Rank Assigned</w:t>
            </w:r>
          </w:p>
        </w:tc>
        <w:tc>
          <w:tcPr>
            <w:tcW w:w="7560" w:type="dxa"/>
            <w:gridSpan w:val="2"/>
            <w:vAlign w:val="center"/>
          </w:tcPr>
          <w:p w14:paraId="71E310E0" w14:textId="0DBD1792" w:rsidR="00D51B78" w:rsidRDefault="00D51B78" w:rsidP="00D51B78">
            <w:pPr>
              <w:pStyle w:val="NormalArial"/>
              <w:spacing w:before="120" w:after="120"/>
            </w:pPr>
            <w:r>
              <w:t>To be determined</w:t>
            </w:r>
          </w:p>
        </w:tc>
      </w:tr>
      <w:tr w:rsidR="009D17F0" w14:paraId="117EEC9D" w14:textId="77777777" w:rsidTr="2C0B0308">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Pr="009810CB" w:rsidRDefault="0007682E" w:rsidP="00721D57">
            <w:pPr>
              <w:pStyle w:val="Header"/>
              <w:spacing w:before="120" w:after="120"/>
              <w:rPr>
                <w:highlight w:val="yellow"/>
              </w:rPr>
            </w:pPr>
            <w:r w:rsidRPr="00E73F28">
              <w:t>Nodal Protocol Sections</w:t>
            </w:r>
            <w:r w:rsidR="009D17F0" w:rsidRPr="00E73F28">
              <w:t xml:space="preserve"> Requiring Revision </w:t>
            </w:r>
          </w:p>
        </w:tc>
        <w:tc>
          <w:tcPr>
            <w:tcW w:w="7560" w:type="dxa"/>
            <w:gridSpan w:val="2"/>
            <w:tcBorders>
              <w:top w:val="single" w:sz="4" w:space="0" w:color="auto"/>
            </w:tcBorders>
            <w:vAlign w:val="center"/>
          </w:tcPr>
          <w:p w14:paraId="7C6F06CF" w14:textId="50F3DBD7" w:rsidR="00E73F28" w:rsidRPr="00531406" w:rsidRDefault="00E73F28" w:rsidP="00531406">
            <w:pPr>
              <w:pStyle w:val="Header"/>
              <w:spacing w:before="120"/>
              <w:rPr>
                <w:b w:val="0"/>
                <w:bCs w:val="0"/>
              </w:rPr>
            </w:pPr>
            <w:r w:rsidRPr="00531406">
              <w:rPr>
                <w:b w:val="0"/>
                <w:bCs w:val="0"/>
              </w:rPr>
              <w:t>3.14.1.2</w:t>
            </w:r>
            <w:r w:rsidR="00531406" w:rsidRPr="00531406">
              <w:rPr>
                <w:b w:val="0"/>
                <w:bCs w:val="0"/>
              </w:rPr>
              <w:t xml:space="preserve">, </w:t>
            </w:r>
            <w:r w:rsidRPr="00531406">
              <w:rPr>
                <w:b w:val="0"/>
                <w:bCs w:val="0"/>
              </w:rPr>
              <w:t>ERCOT Evaluation Process</w:t>
            </w:r>
          </w:p>
          <w:p w14:paraId="256B4960" w14:textId="68352128" w:rsidR="00E73F28" w:rsidRPr="00531406" w:rsidRDefault="00E73F28" w:rsidP="00531406">
            <w:pPr>
              <w:pStyle w:val="Header"/>
              <w:rPr>
                <w:b w:val="0"/>
                <w:bCs w:val="0"/>
              </w:rPr>
            </w:pPr>
            <w:r w:rsidRPr="00531406">
              <w:rPr>
                <w:b w:val="0"/>
                <w:bCs w:val="0"/>
              </w:rPr>
              <w:t>3.14.1.2.1</w:t>
            </w:r>
            <w:r w:rsidR="00531406" w:rsidRPr="00531406">
              <w:rPr>
                <w:b w:val="0"/>
                <w:bCs w:val="0"/>
              </w:rPr>
              <w:t xml:space="preserve">, </w:t>
            </w:r>
            <w:r w:rsidRPr="00531406">
              <w:rPr>
                <w:b w:val="0"/>
                <w:bCs w:val="0"/>
              </w:rPr>
              <w:t>ERCOT Steps after Completing Evaluation Process Regarding NSO of Generation Resource(s) Proposed to be Decommissioned or Suspended</w:t>
            </w:r>
            <w:r w:rsidR="006E0605" w:rsidRPr="00531406">
              <w:rPr>
                <w:b w:val="0"/>
                <w:bCs w:val="0"/>
              </w:rPr>
              <w:t xml:space="preserve"> (new)</w:t>
            </w:r>
          </w:p>
          <w:p w14:paraId="2C391C9E" w14:textId="4611C205" w:rsidR="007B43E1" w:rsidRPr="00531406" w:rsidRDefault="007B43E1" w:rsidP="00531406">
            <w:pPr>
              <w:pStyle w:val="Header"/>
              <w:rPr>
                <w:b w:val="0"/>
                <w:bCs w:val="0"/>
              </w:rPr>
            </w:pPr>
            <w:r w:rsidRPr="00531406">
              <w:rPr>
                <w:b w:val="0"/>
                <w:bCs w:val="0"/>
              </w:rPr>
              <w:t>3.14.1.2.</w:t>
            </w:r>
            <w:r w:rsidR="003E4E5F">
              <w:rPr>
                <w:b w:val="0"/>
                <w:bCs w:val="0"/>
              </w:rPr>
              <w:t>1</w:t>
            </w:r>
            <w:r w:rsidR="00531406" w:rsidRPr="00531406">
              <w:rPr>
                <w:b w:val="0"/>
                <w:bCs w:val="0"/>
              </w:rPr>
              <w:t xml:space="preserve">, </w:t>
            </w:r>
            <w:r w:rsidRPr="00531406">
              <w:rPr>
                <w:b w:val="0"/>
                <w:bCs w:val="0"/>
              </w:rPr>
              <w:t>ERCOT Evaluation of Seasonal Mothball Status</w:t>
            </w:r>
          </w:p>
          <w:p w14:paraId="3356516F" w14:textId="205B98B4" w:rsidR="002F7528" w:rsidRPr="00531406" w:rsidRDefault="00472A98" w:rsidP="00531406">
            <w:pPr>
              <w:pStyle w:val="Header"/>
              <w:spacing w:after="120"/>
            </w:pPr>
            <w:r w:rsidRPr="00531406">
              <w:rPr>
                <w:b w:val="0"/>
                <w:bCs w:val="0"/>
              </w:rPr>
              <w:t>22E, Notification of Suspension of Operations</w:t>
            </w:r>
          </w:p>
        </w:tc>
      </w:tr>
      <w:tr w:rsidR="00C9766A" w14:paraId="112502C0" w14:textId="77777777" w:rsidTr="2C0B0308">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721D5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10FED42" w:rsidR="00C9766A" w:rsidRPr="00FB509B" w:rsidRDefault="005D6173" w:rsidP="00721D57">
            <w:pPr>
              <w:pStyle w:val="NormalArial"/>
              <w:spacing w:before="120" w:after="120"/>
            </w:pPr>
            <w:r>
              <w:t>None</w:t>
            </w:r>
          </w:p>
        </w:tc>
      </w:tr>
      <w:tr w:rsidR="00F05A64" w14:paraId="37367474" w14:textId="77777777" w:rsidTr="2C0B0308">
        <w:trPr>
          <w:trHeight w:val="518"/>
        </w:trPr>
        <w:tc>
          <w:tcPr>
            <w:tcW w:w="2880" w:type="dxa"/>
            <w:gridSpan w:val="2"/>
            <w:tcBorders>
              <w:bottom w:val="single" w:sz="4" w:space="0" w:color="auto"/>
            </w:tcBorders>
            <w:shd w:val="clear" w:color="auto" w:fill="FFFFFF" w:themeFill="background1"/>
            <w:vAlign w:val="center"/>
          </w:tcPr>
          <w:p w14:paraId="53E742F6" w14:textId="77777777" w:rsidR="00F05A64" w:rsidRDefault="00F05A64" w:rsidP="00721D57">
            <w:pPr>
              <w:pStyle w:val="Header"/>
              <w:spacing w:before="120" w:after="120"/>
            </w:pPr>
            <w:r>
              <w:t>Revision Description</w:t>
            </w:r>
          </w:p>
        </w:tc>
        <w:tc>
          <w:tcPr>
            <w:tcW w:w="7560" w:type="dxa"/>
            <w:gridSpan w:val="2"/>
            <w:tcBorders>
              <w:bottom w:val="single" w:sz="4" w:space="0" w:color="auto"/>
            </w:tcBorders>
            <w:vAlign w:val="center"/>
          </w:tcPr>
          <w:p w14:paraId="7FA29C10" w14:textId="67693DA9" w:rsidR="00F05A64" w:rsidRDefault="00F05A64" w:rsidP="00F05A64">
            <w:pPr>
              <w:pStyle w:val="NormalArial"/>
              <w:spacing w:before="120" w:after="120"/>
            </w:pPr>
            <w:r>
              <w:t>This Nodal Protocol Revision Request (NPRR) prohibit</w:t>
            </w:r>
            <w:r w:rsidR="00C75083">
              <w:t>s</w:t>
            </w:r>
            <w:r>
              <w:t xml:space="preserve"> a Generation Resource from </w:t>
            </w:r>
            <w:r w:rsidR="007C2E60">
              <w:t xml:space="preserve">being placed on a </w:t>
            </w:r>
            <w:r>
              <w:t>seasonal mothball</w:t>
            </w:r>
            <w:r w:rsidR="00136964">
              <w:t xml:space="preserve"> </w:t>
            </w:r>
            <w:r>
              <w:t xml:space="preserve"> </w:t>
            </w:r>
            <w:r w:rsidR="00136964">
              <w:t xml:space="preserve">status </w:t>
            </w:r>
            <w:r>
              <w:t xml:space="preserve">during the </w:t>
            </w:r>
            <w:r w:rsidR="00835983">
              <w:t>w</w:t>
            </w:r>
            <w:r>
              <w:t xml:space="preserve">inter </w:t>
            </w:r>
            <w:r w:rsidR="00835983">
              <w:t>s</w:t>
            </w:r>
            <w:r>
              <w:t xml:space="preserve">eason, defined in the </w:t>
            </w:r>
            <w:r w:rsidR="004047D1">
              <w:t>Protocols</w:t>
            </w:r>
            <w:r>
              <w:t xml:space="preserve"> as December, January, and February.</w:t>
            </w:r>
            <w:r w:rsidR="00E53F9C">
              <w:t xml:space="preserve"> </w:t>
            </w:r>
            <w:r>
              <w:t xml:space="preserve"> This expands beyond a prohibition currently in the Protocols that such units may not seasonally mothball </w:t>
            </w:r>
            <w:r w:rsidR="001A15B2">
              <w:t>from June 1</w:t>
            </w:r>
            <w:r w:rsidR="001A15B2" w:rsidRPr="16A547A7">
              <w:rPr>
                <w:vertAlign w:val="superscript"/>
              </w:rPr>
              <w:t>st</w:t>
            </w:r>
            <w:r w:rsidR="001A15B2">
              <w:t xml:space="preserve"> to September 30</w:t>
            </w:r>
            <w:r w:rsidR="001A15B2" w:rsidRPr="16A547A7">
              <w:rPr>
                <w:vertAlign w:val="superscript"/>
              </w:rPr>
              <w:t>th</w:t>
            </w:r>
            <w:r w:rsidR="001A15B2">
              <w:t xml:space="preserve"> of any given calendar year. </w:t>
            </w:r>
          </w:p>
          <w:p w14:paraId="6A00AE95" w14:textId="3A246D30" w:rsidR="00F05A64" w:rsidRPr="00FB509B" w:rsidRDefault="00FE07DB" w:rsidP="00F05A64">
            <w:pPr>
              <w:pStyle w:val="NormalArial"/>
              <w:spacing w:before="120" w:after="120"/>
            </w:pPr>
            <w:r>
              <w:t>This NPRR also clarifies ERCOT’s next steps after a Generation Resource proposal to be placed on seasonal mothball status has been evaluated.  The current language in some cases requires ERCOT to prepare and post a Must</w:t>
            </w:r>
            <w:r w:rsidR="005522CF">
              <w:t>-</w:t>
            </w:r>
            <w:r>
              <w:t xml:space="preserve">Run Alternative (MRA) </w:t>
            </w:r>
            <w:r w:rsidR="001C7FB2">
              <w:t>“</w:t>
            </w:r>
            <w:r>
              <w:t>Request for Proposal</w:t>
            </w:r>
            <w:r w:rsidR="001C7FB2">
              <w:t>”</w:t>
            </w:r>
            <w:r>
              <w:t xml:space="preserve"> (RFP).  Given that a request to seasonally mothball a Resource can be submitted as little as 90 days before the season begins, if ERCOT studies indicate a reliability concern of the seasonal mothball request, in most cases there is not enough time to effectively go through the MRA process and receive operational alternatives in a timely manner.  This </w:t>
            </w:r>
            <w:r w:rsidR="00E07F3D">
              <w:t>NPRR</w:t>
            </w:r>
            <w:r>
              <w:t xml:space="preserve"> clarifies that ERCOT may</w:t>
            </w:r>
            <w:r w:rsidR="00C76860">
              <w:t>,</w:t>
            </w:r>
            <w:r>
              <w:t xml:space="preserve"> but is not required</w:t>
            </w:r>
            <w:r w:rsidR="009809B3">
              <w:t xml:space="preserve"> to</w:t>
            </w:r>
            <w:r w:rsidR="00C76860">
              <w:t>,</w:t>
            </w:r>
            <w:r w:rsidR="004671C3">
              <w:t xml:space="preserve"> </w:t>
            </w:r>
            <w:r>
              <w:t xml:space="preserve">go through the MRA RFP process when it receives notice to place a </w:t>
            </w:r>
            <w:r w:rsidR="00A62865">
              <w:t>unit</w:t>
            </w:r>
            <w:r>
              <w:t xml:space="preserve"> on seasonal mothball status.</w:t>
            </w:r>
          </w:p>
        </w:tc>
      </w:tr>
      <w:tr w:rsidR="00F05A64" w14:paraId="7C0519CA" w14:textId="77777777" w:rsidTr="2C0B0308">
        <w:trPr>
          <w:trHeight w:val="518"/>
        </w:trPr>
        <w:tc>
          <w:tcPr>
            <w:tcW w:w="2880" w:type="dxa"/>
            <w:gridSpan w:val="2"/>
            <w:shd w:val="clear" w:color="auto" w:fill="FFFFFF" w:themeFill="background1"/>
            <w:vAlign w:val="center"/>
          </w:tcPr>
          <w:p w14:paraId="3F1E5650" w14:textId="77777777" w:rsidR="00F05A64" w:rsidRDefault="00F05A64" w:rsidP="00721D57">
            <w:pPr>
              <w:pStyle w:val="Header"/>
              <w:spacing w:before="120" w:after="120"/>
            </w:pPr>
            <w:r>
              <w:lastRenderedPageBreak/>
              <w:t>Reason for Revision</w:t>
            </w:r>
          </w:p>
        </w:tc>
        <w:tc>
          <w:tcPr>
            <w:tcW w:w="7560" w:type="dxa"/>
            <w:gridSpan w:val="2"/>
            <w:vAlign w:val="center"/>
          </w:tcPr>
          <w:p w14:paraId="43F2A15B" w14:textId="6FDCC9E4" w:rsidR="00F05A64" w:rsidRDefault="00721D57" w:rsidP="00F05A64">
            <w:pPr>
              <w:pStyle w:val="NormalArial"/>
              <w:tabs>
                <w:tab w:val="left" w:pos="432"/>
              </w:tabs>
              <w:spacing w:before="120"/>
              <w:ind w:left="432" w:hanging="432"/>
              <w:rPr>
                <w:rFonts w:cs="Arial"/>
                <w:color w:val="000000"/>
              </w:rPr>
            </w:pPr>
            <w:r>
              <w:rPr>
                <w:noProof/>
              </w:rPr>
              <w:drawing>
                <wp:inline distT="0" distB="0" distL="0" distR="0" wp14:anchorId="4FE85526" wp14:editId="03EC1C09">
                  <wp:extent cx="200025" cy="190500"/>
                  <wp:effectExtent l="0" t="0" r="9525" b="0"/>
                  <wp:docPr id="18415480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181429"/>
                          </a:xfrm>
                          <a:prstGeom prst="rect">
                            <a:avLst/>
                          </a:prstGeom>
                          <a:noFill/>
                          <a:ln>
                            <a:noFill/>
                          </a:ln>
                        </pic:spPr>
                      </pic:pic>
                    </a:graphicData>
                  </a:graphic>
                </wp:inline>
              </w:drawing>
            </w:r>
            <w:r w:rsidRPr="006629C8">
              <w:t xml:space="preserve">  </w:t>
            </w:r>
            <w:hyperlink r:id="rId13" w:history="1">
              <w:r w:rsidR="00F05A64" w:rsidRPr="00BD53C5">
                <w:rPr>
                  <w:rStyle w:val="Hyperlink"/>
                  <w:rFonts w:cs="Arial"/>
                </w:rPr>
                <w:t>Strategic Plan</w:t>
              </w:r>
            </w:hyperlink>
            <w:r w:rsidR="00F05A64">
              <w:rPr>
                <w:rFonts w:cs="Arial"/>
                <w:color w:val="000000"/>
              </w:rPr>
              <w:t xml:space="preserve"> Objective 1 – </w:t>
            </w:r>
            <w:r w:rsidR="00F05A64" w:rsidRPr="00BD53C5">
              <w:rPr>
                <w:rFonts w:cs="Arial"/>
                <w:color w:val="000000"/>
              </w:rPr>
              <w:t>Be an industry leader for grid reliability and resilience</w:t>
            </w:r>
          </w:p>
          <w:p w14:paraId="4E24F7A7" w14:textId="0F28EFD1" w:rsidR="00F05A64" w:rsidRPr="00BD53C5" w:rsidRDefault="00D51B78" w:rsidP="00F05A64">
            <w:pPr>
              <w:pStyle w:val="NormalArial"/>
              <w:tabs>
                <w:tab w:val="left" w:pos="432"/>
              </w:tabs>
              <w:spacing w:before="120"/>
              <w:ind w:left="432" w:hanging="432"/>
              <w:rPr>
                <w:rFonts w:cs="Arial"/>
                <w:color w:val="000000"/>
              </w:rPr>
            </w:pPr>
            <w:r>
              <w:pict w14:anchorId="61332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v:imagedata r:id="rId14" o:title=""/>
                </v:shape>
              </w:pict>
            </w:r>
            <w:r w:rsidR="00F05A64" w:rsidRPr="00CD242D">
              <w:t xml:space="preserve">  </w:t>
            </w:r>
            <w:hyperlink r:id="rId15" w:history="1">
              <w:r w:rsidR="00F05A64" w:rsidRPr="00BD53C5">
                <w:rPr>
                  <w:rStyle w:val="Hyperlink"/>
                  <w:rFonts w:cs="Arial"/>
                </w:rPr>
                <w:t>Strategic Plan</w:t>
              </w:r>
            </w:hyperlink>
            <w:r w:rsidR="00F05A64">
              <w:rPr>
                <w:rFonts w:cs="Arial"/>
                <w:color w:val="000000"/>
              </w:rPr>
              <w:t xml:space="preserve"> Objective 2 - </w:t>
            </w:r>
            <w:r w:rsidR="00F05A64" w:rsidRPr="00BD53C5">
              <w:rPr>
                <w:rFonts w:cs="Arial"/>
                <w:color w:val="000000"/>
              </w:rPr>
              <w:t>Enhance the ERCOT region’s economic competitiveness</w:t>
            </w:r>
            <w:r w:rsidR="00F05A64">
              <w:rPr>
                <w:rFonts w:cs="Arial"/>
                <w:color w:val="000000"/>
              </w:rPr>
              <w:t xml:space="preserve"> </w:t>
            </w:r>
            <w:r w:rsidR="00F05A64" w:rsidRPr="00BD53C5">
              <w:rPr>
                <w:rFonts w:cs="Arial"/>
                <w:color w:val="000000"/>
              </w:rPr>
              <w:t>with respect to trends in wholesale power rates and retail</w:t>
            </w:r>
            <w:r w:rsidR="00F05A64">
              <w:rPr>
                <w:rFonts w:cs="Arial"/>
                <w:color w:val="000000"/>
              </w:rPr>
              <w:t xml:space="preserve"> </w:t>
            </w:r>
            <w:r w:rsidR="00F05A64" w:rsidRPr="00BD53C5">
              <w:rPr>
                <w:rFonts w:cs="Arial"/>
                <w:color w:val="000000"/>
              </w:rPr>
              <w:t>electricity prices to consumers</w:t>
            </w:r>
          </w:p>
          <w:p w14:paraId="7B3D991B" w14:textId="27B2F368" w:rsidR="00F05A64" w:rsidRPr="00BD53C5" w:rsidRDefault="00D51B78" w:rsidP="00F05A64">
            <w:pPr>
              <w:pStyle w:val="NormalArial"/>
              <w:spacing w:before="120"/>
              <w:ind w:left="432" w:hanging="432"/>
              <w:rPr>
                <w:rFonts w:cs="Arial"/>
                <w:color w:val="000000"/>
              </w:rPr>
            </w:pPr>
            <w:r>
              <w:pict w14:anchorId="021A3F14">
                <v:shape id="_x0000_i1026" type="#_x0000_t75" style="width:18pt;height:18pt">
                  <v:imagedata r:id="rId14" o:title=""/>
                </v:shape>
              </w:pict>
            </w:r>
            <w:r w:rsidR="00F05A64" w:rsidRPr="006629C8">
              <w:t xml:space="preserve">  </w:t>
            </w:r>
            <w:hyperlink r:id="rId16" w:history="1">
              <w:r w:rsidR="00F05A64" w:rsidRPr="00BD53C5">
                <w:rPr>
                  <w:rStyle w:val="Hyperlink"/>
                  <w:rFonts w:cs="Arial"/>
                </w:rPr>
                <w:t>Strategic Plan</w:t>
              </w:r>
            </w:hyperlink>
            <w:r w:rsidR="00F05A64">
              <w:rPr>
                <w:rFonts w:cs="Arial"/>
                <w:color w:val="000000"/>
              </w:rPr>
              <w:t xml:space="preserve"> Objective 3 - </w:t>
            </w:r>
            <w:r w:rsidR="00F05A64" w:rsidRPr="00BD53C5">
              <w:rPr>
                <w:rFonts w:cs="Arial"/>
                <w:color w:val="000000"/>
              </w:rPr>
              <w:t>Advance ERCOT, Inc. as an</w:t>
            </w:r>
            <w:r w:rsidR="00F05A64">
              <w:rPr>
                <w:rFonts w:cs="Arial"/>
                <w:color w:val="000000"/>
              </w:rPr>
              <w:t xml:space="preserve"> </w:t>
            </w:r>
            <w:r w:rsidR="00F05A64" w:rsidRPr="00BD53C5">
              <w:rPr>
                <w:rFonts w:cs="Arial"/>
                <w:color w:val="000000"/>
              </w:rPr>
              <w:t>independent leading</w:t>
            </w:r>
            <w:r w:rsidR="00F05A64">
              <w:rPr>
                <w:rFonts w:cs="Arial"/>
                <w:color w:val="000000"/>
              </w:rPr>
              <w:t xml:space="preserve"> </w:t>
            </w:r>
            <w:r w:rsidR="00F05A64" w:rsidRPr="00BD53C5">
              <w:rPr>
                <w:rFonts w:cs="Arial"/>
                <w:color w:val="000000"/>
              </w:rPr>
              <w:t>industry expert and an employer of choice by fostering</w:t>
            </w:r>
            <w:r w:rsidR="00F05A64">
              <w:rPr>
                <w:rFonts w:cs="Arial"/>
                <w:color w:val="000000"/>
              </w:rPr>
              <w:t xml:space="preserve"> </w:t>
            </w:r>
            <w:r w:rsidR="00F05A64" w:rsidRPr="00BD53C5">
              <w:rPr>
                <w:rFonts w:cs="Arial"/>
                <w:color w:val="000000"/>
              </w:rPr>
              <w:t>innovation, investing in our people, and emphasizing the</w:t>
            </w:r>
            <w:r w:rsidR="00F05A64">
              <w:rPr>
                <w:rFonts w:cs="Arial"/>
                <w:color w:val="000000"/>
              </w:rPr>
              <w:t xml:space="preserve"> </w:t>
            </w:r>
            <w:r w:rsidR="00F05A64" w:rsidRPr="00BD53C5">
              <w:rPr>
                <w:rFonts w:cs="Arial"/>
                <w:color w:val="000000"/>
              </w:rPr>
              <w:t>importance of our mission</w:t>
            </w:r>
          </w:p>
          <w:p w14:paraId="0E922105" w14:textId="29F021F2" w:rsidR="00F05A64" w:rsidRDefault="00D51B78" w:rsidP="00F05A64">
            <w:pPr>
              <w:pStyle w:val="NormalArial"/>
              <w:spacing w:before="120"/>
              <w:rPr>
                <w:iCs/>
                <w:kern w:val="24"/>
              </w:rPr>
            </w:pPr>
            <w:r>
              <w:pict w14:anchorId="200A7673">
                <v:shape id="_x0000_i1027" type="#_x0000_t75" style="width:18pt;height:18pt">
                  <v:imagedata r:id="rId14" o:title=""/>
                </v:shape>
              </w:pict>
            </w:r>
            <w:r w:rsidR="00F05A64" w:rsidRPr="006629C8">
              <w:t xml:space="preserve">  </w:t>
            </w:r>
            <w:r w:rsidR="00F05A64" w:rsidRPr="00344591">
              <w:rPr>
                <w:iCs/>
                <w:kern w:val="24"/>
              </w:rPr>
              <w:t>General system and/or process improvement(s)</w:t>
            </w:r>
          </w:p>
          <w:p w14:paraId="17096D73" w14:textId="38C0B80A" w:rsidR="00F05A64" w:rsidRDefault="00D51B78" w:rsidP="00F05A64">
            <w:pPr>
              <w:pStyle w:val="NormalArial"/>
              <w:spacing w:before="120"/>
              <w:rPr>
                <w:iCs/>
                <w:kern w:val="24"/>
              </w:rPr>
            </w:pPr>
            <w:r>
              <w:pict w14:anchorId="4C6ED319">
                <v:shape id="_x0000_i1028" type="#_x0000_t75" style="width:18pt;height:18pt">
                  <v:imagedata r:id="rId14" o:title=""/>
                </v:shape>
              </w:pict>
            </w:r>
            <w:r w:rsidR="00F05A64" w:rsidRPr="006629C8">
              <w:t xml:space="preserve">  </w:t>
            </w:r>
            <w:r w:rsidR="00F05A64">
              <w:rPr>
                <w:iCs/>
                <w:kern w:val="24"/>
              </w:rPr>
              <w:t>Regulatory requirements</w:t>
            </w:r>
          </w:p>
          <w:p w14:paraId="5FB89AD5" w14:textId="2B1EA28B" w:rsidR="00F05A64" w:rsidRPr="00CD242D" w:rsidRDefault="00D51B78" w:rsidP="00F05A64">
            <w:pPr>
              <w:pStyle w:val="NormalArial"/>
              <w:spacing w:before="120"/>
              <w:rPr>
                <w:rFonts w:cs="Arial"/>
                <w:color w:val="000000"/>
              </w:rPr>
            </w:pPr>
            <w:r>
              <w:pict w14:anchorId="52A53E32">
                <v:shape id="_x0000_i1029" type="#_x0000_t75" style="width:18pt;height:18pt">
                  <v:imagedata r:id="rId14" o:title=""/>
                </v:shape>
              </w:pict>
            </w:r>
            <w:r w:rsidR="00F05A64" w:rsidRPr="006629C8">
              <w:t xml:space="preserve">  </w:t>
            </w:r>
            <w:r w:rsidR="00F05A64">
              <w:rPr>
                <w:rFonts w:cs="Arial"/>
                <w:color w:val="000000"/>
              </w:rPr>
              <w:t>ERCOT Board/PUCT Directive</w:t>
            </w:r>
          </w:p>
          <w:p w14:paraId="2CABC3A3" w14:textId="77777777" w:rsidR="00F05A64" w:rsidRDefault="00F05A64" w:rsidP="00F05A64">
            <w:pPr>
              <w:pStyle w:val="NormalArial"/>
              <w:rPr>
                <w:i/>
                <w:sz w:val="20"/>
                <w:szCs w:val="20"/>
              </w:rPr>
            </w:pPr>
          </w:p>
          <w:p w14:paraId="4818D736" w14:textId="34047D8E" w:rsidR="00F05A64" w:rsidRPr="00176375" w:rsidRDefault="00F05A64" w:rsidP="00F05A64">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05A64" w14:paraId="3F80A5FA" w14:textId="77777777" w:rsidTr="00D51B78">
        <w:trPr>
          <w:trHeight w:val="518"/>
        </w:trPr>
        <w:tc>
          <w:tcPr>
            <w:tcW w:w="2880" w:type="dxa"/>
            <w:gridSpan w:val="2"/>
            <w:shd w:val="clear" w:color="auto" w:fill="FFFFFF" w:themeFill="background1"/>
            <w:vAlign w:val="center"/>
          </w:tcPr>
          <w:p w14:paraId="6ABB5F27" w14:textId="61EC6BB8" w:rsidR="00F05A64" w:rsidRDefault="00F05A64" w:rsidP="00721D57">
            <w:pPr>
              <w:pStyle w:val="Header"/>
              <w:spacing w:before="120" w:after="120"/>
            </w:pPr>
            <w:r>
              <w:t>Justification of Reason for Revision and Market Impacts</w:t>
            </w:r>
          </w:p>
        </w:tc>
        <w:tc>
          <w:tcPr>
            <w:tcW w:w="7560" w:type="dxa"/>
            <w:gridSpan w:val="2"/>
            <w:vAlign w:val="center"/>
          </w:tcPr>
          <w:p w14:paraId="5C59241A" w14:textId="559BDE32" w:rsidR="00892680" w:rsidRDefault="00D33D15" w:rsidP="00721D57">
            <w:pPr>
              <w:pStyle w:val="NormalArial"/>
              <w:spacing w:before="120" w:after="120"/>
            </w:pPr>
            <w:r>
              <w:t xml:space="preserve">Currently, </w:t>
            </w:r>
            <w:r w:rsidR="00892680">
              <w:t xml:space="preserve">units can be </w:t>
            </w:r>
            <w:r w:rsidR="00CA362B">
              <w:t xml:space="preserve">placed on </w:t>
            </w:r>
            <w:r w:rsidR="00892680">
              <w:t>seasonal mothball</w:t>
            </w:r>
            <w:r w:rsidR="00CA362B">
              <w:t xml:space="preserve"> status</w:t>
            </w:r>
            <w:r w:rsidR="00892680">
              <w:t xml:space="preserve"> for all time periods except for June 1</w:t>
            </w:r>
            <w:r w:rsidR="00892680" w:rsidRPr="16A547A7">
              <w:rPr>
                <w:vertAlign w:val="superscript"/>
              </w:rPr>
              <w:t>st</w:t>
            </w:r>
            <w:r w:rsidR="00892680">
              <w:t xml:space="preserve"> through September 30</w:t>
            </w:r>
            <w:r w:rsidR="00892680" w:rsidRPr="16A547A7">
              <w:rPr>
                <w:vertAlign w:val="superscript"/>
              </w:rPr>
              <w:t>th</w:t>
            </w:r>
            <w:r w:rsidR="00892680">
              <w:t xml:space="preserve"> of a given calendar year. However, increasingly, the periods that ERCOT is at risk for capacity shortfalls occur during the </w:t>
            </w:r>
            <w:r w:rsidR="00CA362B">
              <w:t>w</w:t>
            </w:r>
            <w:r w:rsidR="00892680">
              <w:t xml:space="preserve">inter.  Therefore, ERCOT is proposing that units that wish to </w:t>
            </w:r>
            <w:r w:rsidR="00CA362B">
              <w:t xml:space="preserve">be on </w:t>
            </w:r>
            <w:r w:rsidR="00892680">
              <w:t xml:space="preserve">seasonal mothball </w:t>
            </w:r>
            <w:r w:rsidR="00CA362B">
              <w:t xml:space="preserve">status </w:t>
            </w:r>
            <w:r w:rsidR="00892680">
              <w:t>also be barred from mothball status from December 1</w:t>
            </w:r>
            <w:r w:rsidR="00892680" w:rsidRPr="16A547A7">
              <w:rPr>
                <w:vertAlign w:val="superscript"/>
              </w:rPr>
              <w:t>st</w:t>
            </w:r>
            <w:r w:rsidR="00892680">
              <w:t xml:space="preserve"> through February 29</w:t>
            </w:r>
            <w:r w:rsidR="00892680" w:rsidRPr="16A547A7">
              <w:rPr>
                <w:vertAlign w:val="superscript"/>
              </w:rPr>
              <w:t>th</w:t>
            </w:r>
            <w:r w:rsidR="00892680">
              <w:t xml:space="preserve"> of each calendar year. </w:t>
            </w:r>
          </w:p>
          <w:p w14:paraId="313E5647" w14:textId="44D8B2E2" w:rsidR="00892680" w:rsidRPr="00625E5D" w:rsidRDefault="008E3604" w:rsidP="00721D57">
            <w:pPr>
              <w:pStyle w:val="NormalArial"/>
              <w:spacing w:before="120" w:after="120"/>
            </w:pPr>
            <w:r>
              <w:t xml:space="preserve">Additionally, pursuant to 16 Texas Administrative Code (TAC) </w:t>
            </w:r>
            <w:r w:rsidRPr="00507E45">
              <w:t xml:space="preserve">§ </w:t>
            </w:r>
            <w:r>
              <w:t xml:space="preserve"> 25.502, </w:t>
            </w:r>
            <w:r w:rsidRPr="0088639A">
              <w:t>Pricing Safeguards in Markets Operated by the Electric Reliability Council of Texas</w:t>
            </w:r>
            <w:r>
              <w:t xml:space="preserve">, </w:t>
            </w:r>
            <w:r w:rsidR="257C9CD1">
              <w:t>a request to seasonally mothball a Resource can be submitted as little as 90 days before the season begins.  The current Protocols indicate that even in this short period of time, ERCOT would be expected to go through a</w:t>
            </w:r>
            <w:r w:rsidR="00A45ED3">
              <w:t xml:space="preserve">n </w:t>
            </w:r>
            <w:r w:rsidR="257C9CD1">
              <w:t>MRA process</w:t>
            </w:r>
            <w:r w:rsidR="004671C3">
              <w:t xml:space="preserve"> </w:t>
            </w:r>
            <w:r w:rsidR="0036341A">
              <w:t>if the seasonal mothball request presents a reliability issue</w:t>
            </w:r>
            <w:r w:rsidR="257C9CD1">
              <w:t>.  However, in most cases 9</w:t>
            </w:r>
            <w:r w:rsidR="33E8C4EA">
              <w:t>0</w:t>
            </w:r>
            <w:r w:rsidR="257C9CD1">
              <w:t xml:space="preserve"> days would not allow enough time to effectively go through the MRA process and receive operational alternatives in a timely manner.  This </w:t>
            </w:r>
            <w:r w:rsidR="004214AF">
              <w:t xml:space="preserve">NPRR </w:t>
            </w:r>
            <w:r w:rsidR="257C9CD1">
              <w:t>clarifies that ERCOT may</w:t>
            </w:r>
            <w:r w:rsidR="009809B3">
              <w:t>,</w:t>
            </w:r>
            <w:r w:rsidR="257C9CD1">
              <w:t xml:space="preserve"> but is not required</w:t>
            </w:r>
            <w:r w:rsidR="00812164">
              <w:t xml:space="preserve"> to</w:t>
            </w:r>
            <w:r w:rsidR="009809B3">
              <w:t>,</w:t>
            </w:r>
            <w:r w:rsidR="257C9CD1">
              <w:t xml:space="preserve"> go through the MRA RFP</w:t>
            </w:r>
            <w:r w:rsidR="5A1750D3">
              <w:t xml:space="preserve"> process</w:t>
            </w:r>
            <w:r w:rsidR="3F6FDBA6">
              <w:t>.</w:t>
            </w:r>
            <w:r w:rsidR="7EE0026D">
              <w:t xml:space="preserve"> </w:t>
            </w:r>
          </w:p>
        </w:tc>
      </w:tr>
      <w:tr w:rsidR="00D51B78" w14:paraId="6CB83CA6" w14:textId="77777777" w:rsidTr="00D51B78">
        <w:trPr>
          <w:trHeight w:val="518"/>
        </w:trPr>
        <w:tc>
          <w:tcPr>
            <w:tcW w:w="2880" w:type="dxa"/>
            <w:gridSpan w:val="2"/>
            <w:shd w:val="clear" w:color="auto" w:fill="FFFFFF" w:themeFill="background1"/>
            <w:vAlign w:val="center"/>
          </w:tcPr>
          <w:p w14:paraId="74A8C4CF" w14:textId="73A6DE1D" w:rsidR="00D51B78" w:rsidRDefault="00D51B78" w:rsidP="00D51B78">
            <w:pPr>
              <w:pStyle w:val="Header"/>
              <w:spacing w:before="120" w:after="120"/>
            </w:pPr>
            <w:r>
              <w:t>PRS Decision</w:t>
            </w:r>
          </w:p>
        </w:tc>
        <w:tc>
          <w:tcPr>
            <w:tcW w:w="7560" w:type="dxa"/>
            <w:gridSpan w:val="2"/>
            <w:vAlign w:val="center"/>
          </w:tcPr>
          <w:p w14:paraId="09932327" w14:textId="26D273CA" w:rsidR="00D51B78" w:rsidRDefault="00D51B78" w:rsidP="00D51B78">
            <w:pPr>
              <w:pStyle w:val="NormalArial"/>
              <w:spacing w:before="120" w:after="120"/>
            </w:pPr>
            <w:r>
              <w:t>On 1/14/26, PRS voted unanimously t</w:t>
            </w:r>
            <w:r w:rsidRPr="009E66F4">
              <w:t xml:space="preserve">o </w:t>
            </w:r>
            <w:r>
              <w:t>table NPRR1319 and refer the issue to ROS and WMS</w:t>
            </w:r>
            <w:r>
              <w:t>.  All Market Segments participated in the vote.</w:t>
            </w:r>
          </w:p>
        </w:tc>
      </w:tr>
      <w:tr w:rsidR="00D51B78" w14:paraId="5AF2F58A" w14:textId="77777777" w:rsidTr="2C0B0308">
        <w:trPr>
          <w:trHeight w:val="518"/>
        </w:trPr>
        <w:tc>
          <w:tcPr>
            <w:tcW w:w="2880" w:type="dxa"/>
            <w:gridSpan w:val="2"/>
            <w:tcBorders>
              <w:bottom w:val="single" w:sz="4" w:space="0" w:color="auto"/>
            </w:tcBorders>
            <w:shd w:val="clear" w:color="auto" w:fill="FFFFFF" w:themeFill="background1"/>
            <w:vAlign w:val="center"/>
          </w:tcPr>
          <w:p w14:paraId="0C03206C" w14:textId="23AFFE95" w:rsidR="00D51B78" w:rsidRDefault="00D51B78" w:rsidP="00D51B78">
            <w:pPr>
              <w:pStyle w:val="Header"/>
              <w:spacing w:before="120" w:after="120"/>
            </w:pPr>
            <w:r>
              <w:lastRenderedPageBreak/>
              <w:t>Summary of PRS Discussion</w:t>
            </w:r>
          </w:p>
        </w:tc>
        <w:tc>
          <w:tcPr>
            <w:tcW w:w="7560" w:type="dxa"/>
            <w:gridSpan w:val="2"/>
            <w:tcBorders>
              <w:bottom w:val="single" w:sz="4" w:space="0" w:color="auto"/>
            </w:tcBorders>
            <w:vAlign w:val="center"/>
          </w:tcPr>
          <w:p w14:paraId="6EFF8089" w14:textId="1757248F" w:rsidR="00D51B78" w:rsidRDefault="00D51B78" w:rsidP="00D51B78">
            <w:pPr>
              <w:pStyle w:val="NormalArial"/>
              <w:spacing w:before="120" w:after="120"/>
            </w:pPr>
            <w:r>
              <w:t>On 1/14/26, ERCOT Staff provided an overview of NPRR</w:t>
            </w:r>
            <w:r>
              <w:t>1319.  Participants expressed concern for maintenance windows and requested further discussion at ROS and WMS.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51B78" w14:paraId="0F5EA5BA" w14:textId="77777777" w:rsidTr="00D459B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C58A27F" w14:textId="77777777" w:rsidR="00D51B78" w:rsidRDefault="00D51B78" w:rsidP="00D459BE">
            <w:pPr>
              <w:ind w:hanging="2"/>
              <w:jc w:val="center"/>
              <w:rPr>
                <w:rFonts w:ascii="Arial" w:hAnsi="Arial"/>
                <w:b/>
              </w:rPr>
            </w:pPr>
            <w:r>
              <w:rPr>
                <w:rFonts w:ascii="Arial" w:hAnsi="Arial"/>
                <w:b/>
              </w:rPr>
              <w:t>Opinions</w:t>
            </w:r>
          </w:p>
        </w:tc>
      </w:tr>
      <w:tr w:rsidR="00D51B78" w14:paraId="79672B42"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087DE7" w14:textId="77777777" w:rsidR="00D51B78" w:rsidRDefault="00D51B78" w:rsidP="00D459BE">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9D2DCA4" w14:textId="77777777" w:rsidR="00D51B78" w:rsidRDefault="00D51B78" w:rsidP="00D459BE">
            <w:pPr>
              <w:spacing w:before="120" w:after="120"/>
              <w:ind w:hanging="2"/>
              <w:rPr>
                <w:rFonts w:ascii="Arial" w:hAnsi="Arial"/>
              </w:rPr>
            </w:pPr>
            <w:r>
              <w:rPr>
                <w:rFonts w:ascii="Arial" w:hAnsi="Arial"/>
                <w:color w:val="000000"/>
              </w:rPr>
              <w:t>To be determined</w:t>
            </w:r>
          </w:p>
        </w:tc>
      </w:tr>
      <w:tr w:rsidR="00D51B78" w14:paraId="3AA35587"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F37F36" w14:textId="77777777" w:rsidR="00D51B78" w:rsidRDefault="00D51B78" w:rsidP="00D459BE">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63F462" w14:textId="77777777" w:rsidR="00D51B78" w:rsidRDefault="00D51B78" w:rsidP="00D459BE">
            <w:pPr>
              <w:spacing w:before="120" w:after="120"/>
              <w:ind w:hanging="2"/>
              <w:rPr>
                <w:rFonts w:ascii="Arial" w:hAnsi="Arial"/>
                <w:b/>
                <w:bCs/>
              </w:rPr>
            </w:pPr>
            <w:r>
              <w:rPr>
                <w:rFonts w:ascii="Arial" w:hAnsi="Arial"/>
              </w:rPr>
              <w:t>To be determined</w:t>
            </w:r>
          </w:p>
        </w:tc>
      </w:tr>
      <w:tr w:rsidR="00D51B78" w14:paraId="1B7C034A"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14F489" w14:textId="77777777" w:rsidR="00D51B78" w:rsidRDefault="00D51B78" w:rsidP="00D459BE">
            <w:pPr>
              <w:tabs>
                <w:tab w:val="center" w:pos="4320"/>
                <w:tab w:val="right" w:pos="8640"/>
              </w:tabs>
              <w:spacing w:before="120" w:after="120"/>
              <w:ind w:hanging="2"/>
              <w:rPr>
                <w:rFonts w:ascii="Arial" w:hAnsi="Arial"/>
                <w:b/>
                <w:bCs/>
              </w:rPr>
            </w:pPr>
            <w:r>
              <w:rPr>
                <w:rFonts w:ascii="Arial" w:hAnsi="Arial"/>
                <w:b/>
                <w:bCs/>
              </w:rP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F5F319" w14:textId="77777777" w:rsidR="00D51B78" w:rsidRDefault="00D51B78" w:rsidP="00D459BE">
            <w:pPr>
              <w:spacing w:before="120" w:after="120"/>
              <w:ind w:hanging="2"/>
              <w:rPr>
                <w:rFonts w:ascii="Arial" w:hAnsi="Arial"/>
                <w:b/>
                <w:bCs/>
              </w:rPr>
            </w:pPr>
            <w:r>
              <w:rPr>
                <w:rFonts w:ascii="Arial" w:hAnsi="Arial"/>
              </w:rPr>
              <w:t>To be determined</w:t>
            </w:r>
          </w:p>
        </w:tc>
      </w:tr>
      <w:tr w:rsidR="00D51B78" w14:paraId="5AC0DAFD"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96F55C" w14:textId="77777777" w:rsidR="00D51B78" w:rsidRDefault="00D51B78" w:rsidP="00D459BE">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D4FD590" w14:textId="77777777" w:rsidR="00D51B78" w:rsidRDefault="00D51B78" w:rsidP="00D459BE">
            <w:pPr>
              <w:spacing w:before="120" w:after="120"/>
              <w:ind w:hanging="2"/>
              <w:rPr>
                <w:rFonts w:ascii="Arial" w:hAnsi="Arial"/>
                <w:b/>
                <w:bCs/>
              </w:rPr>
            </w:pPr>
            <w:r>
              <w:rPr>
                <w:rFonts w:ascii="Arial" w:hAnsi="Arial"/>
              </w:rPr>
              <w:t>To be determined</w:t>
            </w:r>
          </w:p>
        </w:tc>
      </w:tr>
    </w:tbl>
    <w:p w14:paraId="21505B6A" w14:textId="77777777" w:rsidR="00D51B78" w:rsidRPr="00D85807" w:rsidRDefault="00D51B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2C0B0308">
        <w:trPr>
          <w:cantSplit/>
          <w:trHeight w:val="432"/>
        </w:trPr>
        <w:tc>
          <w:tcPr>
            <w:tcW w:w="10440" w:type="dxa"/>
            <w:gridSpan w:val="2"/>
            <w:tcBorders>
              <w:top w:val="single" w:sz="4" w:space="0" w:color="auto"/>
            </w:tcBorders>
            <w:shd w:val="clear" w:color="auto" w:fill="FFFFFF" w:themeFill="background1"/>
            <w:vAlign w:val="center"/>
          </w:tcPr>
          <w:p w14:paraId="66CEEEAA" w14:textId="7C7D7C76" w:rsidR="00176375" w:rsidRPr="00176375" w:rsidRDefault="009A3772" w:rsidP="00176375">
            <w:pPr>
              <w:pStyle w:val="Header"/>
              <w:jc w:val="center"/>
              <w:rPr>
                <w:bCs w:val="0"/>
              </w:rPr>
            </w:pPr>
            <w:bookmarkStart w:id="0" w:name="_Hlk154568842"/>
            <w:r>
              <w:t>Sponsor</w:t>
            </w:r>
          </w:p>
        </w:tc>
      </w:tr>
      <w:tr w:rsidR="006D7CE0" w14:paraId="18960E6E" w14:textId="77777777" w:rsidTr="2C0B0308">
        <w:trPr>
          <w:cantSplit/>
          <w:trHeight w:val="432"/>
        </w:trPr>
        <w:tc>
          <w:tcPr>
            <w:tcW w:w="2880" w:type="dxa"/>
            <w:shd w:val="clear" w:color="auto" w:fill="FFFFFF" w:themeFill="background1"/>
            <w:vAlign w:val="center"/>
          </w:tcPr>
          <w:p w14:paraId="3D988A51" w14:textId="751CBC44" w:rsidR="006D7CE0" w:rsidRPr="00176375" w:rsidRDefault="006D7CE0" w:rsidP="006D7CE0">
            <w:pPr>
              <w:pStyle w:val="Header"/>
              <w:rPr>
                <w:bCs w:val="0"/>
              </w:rPr>
            </w:pPr>
            <w:r w:rsidRPr="00B93CA0">
              <w:rPr>
                <w:bCs w:val="0"/>
              </w:rPr>
              <w:t>Name</w:t>
            </w:r>
          </w:p>
        </w:tc>
        <w:tc>
          <w:tcPr>
            <w:tcW w:w="7560" w:type="dxa"/>
            <w:vAlign w:val="center"/>
          </w:tcPr>
          <w:p w14:paraId="1FFF1A06" w14:textId="180FAE3B" w:rsidR="006D7CE0" w:rsidRPr="00CA362B" w:rsidRDefault="008E32F0" w:rsidP="006D7CE0">
            <w:pPr>
              <w:pStyle w:val="NormalArial"/>
              <w:rPr>
                <w:color w:val="000000" w:themeColor="text1"/>
              </w:rPr>
            </w:pPr>
            <w:r>
              <w:rPr>
                <w:rStyle w:val="normaltextrun"/>
                <w:rFonts w:cs="Arial"/>
                <w:color w:val="000000" w:themeColor="text1"/>
              </w:rPr>
              <w:t>Kenneth Ragsdale</w:t>
            </w:r>
            <w:r w:rsidR="00CA362B">
              <w:rPr>
                <w:rStyle w:val="normaltextrun"/>
                <w:rFonts w:cs="Arial"/>
                <w:color w:val="000000" w:themeColor="text1"/>
              </w:rPr>
              <w:t xml:space="preserve">; </w:t>
            </w:r>
            <w:r w:rsidR="485BB69A" w:rsidRPr="00CA362B">
              <w:rPr>
                <w:rStyle w:val="normaltextrun"/>
                <w:rFonts w:cs="Arial"/>
                <w:color w:val="000000" w:themeColor="text1"/>
              </w:rPr>
              <w:t>Katherine Gross </w:t>
            </w:r>
            <w:r w:rsidR="485BB69A" w:rsidRPr="00CA362B">
              <w:rPr>
                <w:rStyle w:val="eop"/>
                <w:rFonts w:cs="Arial"/>
                <w:color w:val="000000" w:themeColor="text1"/>
              </w:rPr>
              <w:t> </w:t>
            </w:r>
          </w:p>
        </w:tc>
      </w:tr>
      <w:tr w:rsidR="006D7CE0" w14:paraId="7FB64D61" w14:textId="77777777" w:rsidTr="2C0B0308">
        <w:trPr>
          <w:cantSplit/>
          <w:trHeight w:val="432"/>
        </w:trPr>
        <w:tc>
          <w:tcPr>
            <w:tcW w:w="2880" w:type="dxa"/>
            <w:shd w:val="clear" w:color="auto" w:fill="FFFFFF" w:themeFill="background1"/>
            <w:vAlign w:val="center"/>
          </w:tcPr>
          <w:p w14:paraId="4FB458EB" w14:textId="77777777" w:rsidR="006D7CE0" w:rsidRPr="00B93CA0" w:rsidRDefault="006D7CE0" w:rsidP="006D7CE0">
            <w:pPr>
              <w:pStyle w:val="Header"/>
              <w:rPr>
                <w:bCs w:val="0"/>
              </w:rPr>
            </w:pPr>
            <w:r w:rsidRPr="00B93CA0">
              <w:rPr>
                <w:bCs w:val="0"/>
              </w:rPr>
              <w:t>E-mail Address</w:t>
            </w:r>
          </w:p>
        </w:tc>
        <w:tc>
          <w:tcPr>
            <w:tcW w:w="7560" w:type="dxa"/>
            <w:vAlign w:val="center"/>
          </w:tcPr>
          <w:p w14:paraId="54C409BC" w14:textId="1703644F" w:rsidR="006D7CE0" w:rsidRPr="00CA362B" w:rsidRDefault="00AF15DD" w:rsidP="006D7CE0">
            <w:pPr>
              <w:pStyle w:val="NormalArial"/>
              <w:rPr>
                <w:color w:val="000000" w:themeColor="text1"/>
              </w:rPr>
            </w:pPr>
            <w:hyperlink r:id="rId17" w:history="1">
              <w:r w:rsidRPr="00C4163E">
                <w:rPr>
                  <w:rStyle w:val="Hyperlink"/>
                </w:rPr>
                <w:t>Kenneth.Ragsdale@ercot.com</w:t>
              </w:r>
            </w:hyperlink>
            <w:r w:rsidR="00736BC7">
              <w:rPr>
                <w:rStyle w:val="normaltextrun"/>
                <w:rFonts w:cs="Arial"/>
                <w:color w:val="000000" w:themeColor="text1"/>
              </w:rPr>
              <w:t>;</w:t>
            </w:r>
            <w:r w:rsidR="006D7CE0" w:rsidRPr="00CA362B">
              <w:rPr>
                <w:rStyle w:val="normaltextrun"/>
                <w:rFonts w:cs="Arial"/>
                <w:color w:val="000000" w:themeColor="text1"/>
              </w:rPr>
              <w:t xml:space="preserve"> </w:t>
            </w:r>
            <w:hyperlink r:id="rId18" w:history="1">
              <w:r w:rsidR="00D930DA" w:rsidRPr="00A74E9D">
                <w:rPr>
                  <w:rStyle w:val="Hyperlink"/>
                  <w:rFonts w:cs="Arial"/>
                </w:rPr>
                <w:t>Katherine.Gross@ercot.com</w:t>
              </w:r>
            </w:hyperlink>
            <w:r w:rsidR="00736BC7">
              <w:rPr>
                <w:rFonts w:ascii="Segoe UI" w:hAnsi="Segoe UI" w:cs="Segoe UI"/>
                <w:color w:val="000000" w:themeColor="text1"/>
                <w:sz w:val="18"/>
                <w:szCs w:val="18"/>
              </w:rPr>
              <w:t xml:space="preserve">   </w:t>
            </w:r>
            <w:r w:rsidR="006D7CE0" w:rsidRPr="00CA362B">
              <w:rPr>
                <w:rStyle w:val="eop"/>
                <w:rFonts w:cs="Arial"/>
                <w:color w:val="000000" w:themeColor="text1"/>
              </w:rPr>
              <w:t> </w:t>
            </w:r>
          </w:p>
        </w:tc>
      </w:tr>
      <w:tr w:rsidR="006D7CE0" w14:paraId="343A715E" w14:textId="77777777" w:rsidTr="2C0B0308">
        <w:trPr>
          <w:cantSplit/>
          <w:trHeight w:val="432"/>
        </w:trPr>
        <w:tc>
          <w:tcPr>
            <w:tcW w:w="2880" w:type="dxa"/>
            <w:shd w:val="clear" w:color="auto" w:fill="FFFFFF" w:themeFill="background1"/>
            <w:vAlign w:val="center"/>
          </w:tcPr>
          <w:p w14:paraId="0FC38B83" w14:textId="77777777" w:rsidR="006D7CE0" w:rsidRPr="00B93CA0" w:rsidRDefault="006D7CE0" w:rsidP="006D7CE0">
            <w:pPr>
              <w:pStyle w:val="Header"/>
              <w:rPr>
                <w:bCs w:val="0"/>
              </w:rPr>
            </w:pPr>
            <w:r w:rsidRPr="00B93CA0">
              <w:rPr>
                <w:bCs w:val="0"/>
              </w:rPr>
              <w:t>Company</w:t>
            </w:r>
          </w:p>
        </w:tc>
        <w:tc>
          <w:tcPr>
            <w:tcW w:w="7560" w:type="dxa"/>
            <w:vAlign w:val="center"/>
          </w:tcPr>
          <w:p w14:paraId="5BCBCB13" w14:textId="58DE78DE" w:rsidR="006D7CE0" w:rsidRPr="00CA362B" w:rsidRDefault="006D7CE0" w:rsidP="006D7CE0">
            <w:pPr>
              <w:pStyle w:val="NormalArial"/>
              <w:rPr>
                <w:color w:val="000000" w:themeColor="text1"/>
              </w:rPr>
            </w:pPr>
            <w:r w:rsidRPr="00CA362B">
              <w:rPr>
                <w:rStyle w:val="normaltextrun"/>
                <w:rFonts w:cs="Arial"/>
                <w:color w:val="000000" w:themeColor="text1"/>
              </w:rPr>
              <w:t>ERCOT</w:t>
            </w:r>
            <w:r w:rsidRPr="00CA362B">
              <w:rPr>
                <w:rStyle w:val="eop"/>
                <w:rFonts w:cs="Arial"/>
                <w:color w:val="000000" w:themeColor="text1"/>
              </w:rPr>
              <w:t> </w:t>
            </w:r>
          </w:p>
        </w:tc>
      </w:tr>
      <w:tr w:rsidR="006D7CE0" w14:paraId="1B4A534D" w14:textId="77777777" w:rsidTr="2C0B0308">
        <w:trPr>
          <w:cantSplit/>
          <w:trHeight w:val="432"/>
        </w:trPr>
        <w:tc>
          <w:tcPr>
            <w:tcW w:w="2880" w:type="dxa"/>
            <w:tcBorders>
              <w:bottom w:val="single" w:sz="4" w:space="0" w:color="auto"/>
            </w:tcBorders>
            <w:shd w:val="clear" w:color="auto" w:fill="FFFFFF" w:themeFill="background1"/>
            <w:vAlign w:val="center"/>
          </w:tcPr>
          <w:p w14:paraId="411BF858" w14:textId="77777777" w:rsidR="006D7CE0" w:rsidRPr="00B93CA0" w:rsidRDefault="006D7CE0" w:rsidP="006D7CE0">
            <w:pPr>
              <w:pStyle w:val="Header"/>
              <w:rPr>
                <w:bCs w:val="0"/>
              </w:rPr>
            </w:pPr>
            <w:r w:rsidRPr="00B93CA0">
              <w:rPr>
                <w:bCs w:val="0"/>
              </w:rPr>
              <w:t>Phone Number</w:t>
            </w:r>
          </w:p>
        </w:tc>
        <w:tc>
          <w:tcPr>
            <w:tcW w:w="7560" w:type="dxa"/>
            <w:tcBorders>
              <w:bottom w:val="single" w:sz="4" w:space="0" w:color="auto"/>
            </w:tcBorders>
            <w:vAlign w:val="center"/>
          </w:tcPr>
          <w:p w14:paraId="69130F99" w14:textId="63EA6E84" w:rsidR="006D7CE0" w:rsidRPr="00CA362B" w:rsidRDefault="00AF15DD" w:rsidP="006D7CE0">
            <w:pPr>
              <w:pStyle w:val="NormalArial"/>
              <w:rPr>
                <w:color w:val="000000" w:themeColor="text1"/>
              </w:rPr>
            </w:pPr>
            <w:r>
              <w:rPr>
                <w:rStyle w:val="normaltextrun"/>
                <w:rFonts w:cs="Arial"/>
                <w:color w:val="000000" w:themeColor="text1"/>
              </w:rPr>
              <w:t xml:space="preserve">512-248-3917; </w:t>
            </w:r>
            <w:r w:rsidR="006D7CE0" w:rsidRPr="00CA362B">
              <w:rPr>
                <w:rStyle w:val="normaltextrun"/>
                <w:rFonts w:cs="Arial"/>
                <w:color w:val="000000" w:themeColor="text1"/>
              </w:rPr>
              <w:t>512-225-7184</w:t>
            </w:r>
            <w:r w:rsidR="006D7CE0" w:rsidRPr="00CA362B">
              <w:rPr>
                <w:rStyle w:val="eop"/>
                <w:rFonts w:cs="Arial"/>
                <w:color w:val="000000" w:themeColor="text1"/>
              </w:rPr>
              <w:t> </w:t>
            </w:r>
          </w:p>
        </w:tc>
      </w:tr>
      <w:tr w:rsidR="006D7CE0" w14:paraId="5A40C307" w14:textId="77777777" w:rsidTr="2C0B0308">
        <w:trPr>
          <w:cantSplit/>
          <w:trHeight w:val="432"/>
        </w:trPr>
        <w:tc>
          <w:tcPr>
            <w:tcW w:w="2880" w:type="dxa"/>
            <w:shd w:val="clear" w:color="auto" w:fill="FFFFFF" w:themeFill="background1"/>
            <w:vAlign w:val="center"/>
          </w:tcPr>
          <w:p w14:paraId="0D6A67F9" w14:textId="77777777" w:rsidR="006D7CE0" w:rsidRPr="00B93CA0" w:rsidRDefault="006D7CE0" w:rsidP="006D7CE0">
            <w:pPr>
              <w:pStyle w:val="Header"/>
              <w:rPr>
                <w:bCs w:val="0"/>
              </w:rPr>
            </w:pPr>
            <w:r>
              <w:rPr>
                <w:bCs w:val="0"/>
              </w:rPr>
              <w:t>Cell</w:t>
            </w:r>
            <w:r w:rsidRPr="00B93CA0">
              <w:rPr>
                <w:bCs w:val="0"/>
              </w:rPr>
              <w:t xml:space="preserve"> Number</w:t>
            </w:r>
          </w:p>
        </w:tc>
        <w:tc>
          <w:tcPr>
            <w:tcW w:w="7560" w:type="dxa"/>
            <w:vAlign w:val="center"/>
          </w:tcPr>
          <w:p w14:paraId="46237B5F" w14:textId="77777777" w:rsidR="006D7CE0" w:rsidRDefault="006D7CE0" w:rsidP="006D7CE0">
            <w:pPr>
              <w:pStyle w:val="NormalArial"/>
            </w:pPr>
          </w:p>
        </w:tc>
      </w:tr>
      <w:tr w:rsidR="009A3772" w14:paraId="2E8FB013" w14:textId="77777777" w:rsidTr="2C0B0308">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C6CD1EB" w:rsidR="009A3772" w:rsidRDefault="00D51E1C">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E6A95B9" w:rsidR="009A3772" w:rsidRPr="00D56D61" w:rsidRDefault="004C030B">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37CBE61" w:rsidR="009A3772" w:rsidRPr="00D56D61" w:rsidRDefault="004C030B">
            <w:pPr>
              <w:pStyle w:val="NormalArial"/>
            </w:pPr>
            <w:hyperlink r:id="rId19" w:history="1">
              <w:r w:rsidRPr="00A74E9D">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F0558BD" w:rsidR="009A3772" w:rsidRDefault="004C030B">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51B78" w14:paraId="1E0B62B8" w14:textId="77777777" w:rsidTr="00D459B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A55F101" w14:textId="77777777" w:rsidR="00D51B78" w:rsidRDefault="00D51B78" w:rsidP="00D459BE">
            <w:pPr>
              <w:jc w:val="center"/>
              <w:rPr>
                <w:rFonts w:ascii="Arial" w:hAnsi="Arial"/>
                <w:b/>
              </w:rPr>
            </w:pPr>
            <w:r>
              <w:rPr>
                <w:rFonts w:ascii="Arial" w:hAnsi="Arial"/>
                <w:b/>
              </w:rPr>
              <w:t>Comments Received</w:t>
            </w:r>
          </w:p>
        </w:tc>
      </w:tr>
      <w:tr w:rsidR="00D51B78" w14:paraId="768DFAA5"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5D6FEE4" w14:textId="77777777" w:rsidR="00D51B78" w:rsidRDefault="00D51B78" w:rsidP="00D459BE">
            <w:pPr>
              <w:tabs>
                <w:tab w:val="center" w:pos="4320"/>
                <w:tab w:val="right" w:pos="8640"/>
              </w:tabs>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3FD46B3" w14:textId="77777777" w:rsidR="00D51B78" w:rsidRDefault="00D51B78" w:rsidP="00D459BE">
            <w:pPr>
              <w:rPr>
                <w:rFonts w:ascii="Arial" w:hAnsi="Arial"/>
                <w:b/>
              </w:rPr>
            </w:pPr>
            <w:r>
              <w:rPr>
                <w:rFonts w:ascii="Arial" w:hAnsi="Arial"/>
                <w:b/>
              </w:rPr>
              <w:t>Comment Summary</w:t>
            </w:r>
          </w:p>
        </w:tc>
      </w:tr>
      <w:tr w:rsidR="00D51B78" w14:paraId="2EBC7ABF"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D57FEE" w14:textId="77777777" w:rsidR="00D51B78" w:rsidRDefault="00D51B78" w:rsidP="00D459BE">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C99AE31" w14:textId="77777777" w:rsidR="00D51B78" w:rsidRDefault="00D51B78" w:rsidP="00D459BE">
            <w:pPr>
              <w:spacing w:before="120" w:after="120"/>
              <w:rPr>
                <w:rFonts w:ascii="Arial" w:hAnsi="Arial"/>
              </w:rPr>
            </w:pPr>
          </w:p>
        </w:tc>
      </w:tr>
    </w:tbl>
    <w:p w14:paraId="77620666" w14:textId="77777777" w:rsidR="00D51B78" w:rsidRDefault="00D51B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35A8F" w14:paraId="1AF4469C" w14:textId="77777777" w:rsidTr="00CA6D34">
        <w:trPr>
          <w:trHeight w:val="350"/>
        </w:trPr>
        <w:tc>
          <w:tcPr>
            <w:tcW w:w="10440" w:type="dxa"/>
            <w:tcBorders>
              <w:bottom w:val="single" w:sz="4" w:space="0" w:color="auto"/>
            </w:tcBorders>
            <w:shd w:val="clear" w:color="auto" w:fill="FFFFFF"/>
            <w:vAlign w:val="center"/>
          </w:tcPr>
          <w:p w14:paraId="49FA1B40" w14:textId="69AEC2C1" w:rsidR="00A35A8F" w:rsidRDefault="00A35A8F" w:rsidP="00CA6D34">
            <w:pPr>
              <w:pStyle w:val="Header"/>
              <w:jc w:val="center"/>
            </w:pPr>
            <w:r>
              <w:t>ERCOT Market Rules Notes</w:t>
            </w:r>
          </w:p>
        </w:tc>
      </w:tr>
    </w:tbl>
    <w:p w14:paraId="1B9DE9B7" w14:textId="5F0A4AE9" w:rsidR="00A35A8F" w:rsidRDefault="00D35799" w:rsidP="00D35799">
      <w:pPr>
        <w:tabs>
          <w:tab w:val="num" w:pos="0"/>
        </w:tabs>
        <w:spacing w:before="120" w:after="120"/>
        <w:rPr>
          <w:rFonts w:ascii="Arial" w:hAnsi="Arial" w:cs="Arial"/>
        </w:rPr>
      </w:pPr>
      <w:r>
        <w:rPr>
          <w:rFonts w:ascii="Arial" w:hAnsi="Arial" w:cs="Arial"/>
        </w:rPr>
        <w:t>Please note the following NPRR(s) also propose revisions to the following section(s):</w:t>
      </w:r>
    </w:p>
    <w:p w14:paraId="1C53DFE5" w14:textId="6B5296DE" w:rsidR="00D35799" w:rsidRPr="00D35799" w:rsidRDefault="00D35799" w:rsidP="00D35799">
      <w:pPr>
        <w:pStyle w:val="ListParagraph"/>
        <w:numPr>
          <w:ilvl w:val="0"/>
          <w:numId w:val="15"/>
        </w:numPr>
        <w:tabs>
          <w:tab w:val="num" w:pos="0"/>
        </w:tabs>
        <w:rPr>
          <w:rFonts w:ascii="Arial" w:hAnsi="Arial" w:cs="Arial"/>
        </w:rPr>
      </w:pPr>
      <w:r w:rsidRPr="00D35799">
        <w:rPr>
          <w:rFonts w:ascii="Arial" w:hAnsi="Arial" w:cs="Arial"/>
        </w:rPr>
        <w:lastRenderedPageBreak/>
        <w:t>NPRR1312</w:t>
      </w:r>
      <w:r w:rsidR="006D52CC">
        <w:rPr>
          <w:rFonts w:ascii="Arial" w:hAnsi="Arial" w:cs="Arial"/>
        </w:rPr>
        <w:t>, Revisions</w:t>
      </w:r>
      <w:r w:rsidR="00874F1E">
        <w:rPr>
          <w:rFonts w:ascii="Arial" w:hAnsi="Arial" w:cs="Arial"/>
        </w:rPr>
        <w:t xml:space="preserve"> to the Standard Form Agreement (SFA)</w:t>
      </w:r>
    </w:p>
    <w:p w14:paraId="65784AF6" w14:textId="764CFBE7" w:rsidR="00111194" w:rsidRDefault="00D35799" w:rsidP="00111194">
      <w:pPr>
        <w:pStyle w:val="ListParagraph"/>
        <w:numPr>
          <w:ilvl w:val="1"/>
          <w:numId w:val="15"/>
        </w:numPr>
        <w:tabs>
          <w:tab w:val="num" w:pos="0"/>
        </w:tabs>
        <w:spacing w:after="120"/>
        <w:rPr>
          <w:rFonts w:ascii="Arial" w:hAnsi="Arial" w:cs="Arial"/>
        </w:rPr>
      </w:pPr>
      <w:r w:rsidRPr="00D35799">
        <w:rPr>
          <w:rFonts w:ascii="Arial" w:hAnsi="Arial" w:cs="Arial"/>
        </w:rPr>
        <w:t>Section 22E</w:t>
      </w:r>
    </w:p>
    <w:p w14:paraId="1F5ECCFC" w14:textId="77777777" w:rsidR="00111194" w:rsidRPr="00111194" w:rsidRDefault="00111194" w:rsidP="00111194">
      <w:pPr>
        <w:pStyle w:val="ListParagraph"/>
        <w:tabs>
          <w:tab w:val="num" w:pos="0"/>
        </w:tabs>
        <w:spacing w:after="120"/>
        <w:ind w:left="1440"/>
        <w:rPr>
          <w:rFonts w:ascii="Arial" w:hAnsi="Arial" w:cs="Arial"/>
          <w:sz w:val="12"/>
          <w:szCs w:val="12"/>
        </w:rPr>
      </w:pPr>
    </w:p>
    <w:p w14:paraId="48FA3B60" w14:textId="2F34D286" w:rsidR="00D35799" w:rsidRPr="00D35799" w:rsidRDefault="00D35799" w:rsidP="00D35799">
      <w:pPr>
        <w:pStyle w:val="ListParagraph"/>
        <w:numPr>
          <w:ilvl w:val="0"/>
          <w:numId w:val="15"/>
        </w:numPr>
        <w:tabs>
          <w:tab w:val="num" w:pos="0"/>
        </w:tabs>
        <w:spacing w:before="120"/>
        <w:rPr>
          <w:rFonts w:ascii="Arial" w:hAnsi="Arial" w:cs="Arial"/>
        </w:rPr>
      </w:pPr>
      <w:r w:rsidRPr="00D35799">
        <w:rPr>
          <w:rFonts w:ascii="Arial" w:hAnsi="Arial" w:cs="Arial"/>
        </w:rPr>
        <w:t>NPRR1317</w:t>
      </w:r>
      <w:r w:rsidR="0084157D">
        <w:rPr>
          <w:rFonts w:ascii="Arial" w:hAnsi="Arial" w:cs="Arial"/>
        </w:rPr>
        <w:t xml:space="preserve">, </w:t>
      </w:r>
      <w:r w:rsidR="0084157D" w:rsidRPr="0084157D">
        <w:rPr>
          <w:rFonts w:ascii="Arial" w:hAnsi="Arial" w:cs="Arial"/>
        </w:rPr>
        <w:t>Creation of Non-Settled Generator (NSG) and Clarification of the Types, Usage, and Registration of Distributed Generation</w:t>
      </w:r>
    </w:p>
    <w:p w14:paraId="40D202B1" w14:textId="1EDA6564" w:rsidR="00A35A8F" w:rsidRPr="00D35799" w:rsidRDefault="00D35799" w:rsidP="00D35799">
      <w:pPr>
        <w:pStyle w:val="ListParagraph"/>
        <w:numPr>
          <w:ilvl w:val="1"/>
          <w:numId w:val="15"/>
        </w:numPr>
        <w:tabs>
          <w:tab w:val="num" w:pos="0"/>
        </w:tabs>
        <w:spacing w:after="120"/>
        <w:rPr>
          <w:rFonts w:ascii="Arial" w:hAnsi="Arial" w:cs="Arial"/>
        </w:rPr>
      </w:pPr>
      <w:r w:rsidRPr="00D35799">
        <w:rPr>
          <w:rFonts w:ascii="Arial" w:hAnsi="Arial" w:cs="Arial"/>
        </w:rPr>
        <w:t>Section 3.14.1.9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1CD2D9D7" w14:textId="77777777" w:rsidR="00233B2E" w:rsidRPr="00AE0E6D" w:rsidRDefault="00233B2E" w:rsidP="00233B2E">
      <w:pPr>
        <w:pStyle w:val="H4"/>
        <w:rPr>
          <w:b w:val="0"/>
        </w:rPr>
      </w:pPr>
      <w:bookmarkStart w:id="1" w:name="_Toc214872201"/>
      <w:bookmarkStart w:id="2" w:name="_Hlk213309659"/>
      <w:bookmarkStart w:id="3" w:name="_Toc144691976"/>
      <w:bookmarkStart w:id="4" w:name="_Toc204048586"/>
      <w:bookmarkStart w:id="5" w:name="_Toc400526199"/>
      <w:bookmarkStart w:id="6" w:name="_Toc405534517"/>
      <w:bookmarkStart w:id="7" w:name="_Toc406570530"/>
      <w:bookmarkStart w:id="8" w:name="_Toc410910682"/>
      <w:bookmarkStart w:id="9" w:name="_Toc411841110"/>
      <w:bookmarkStart w:id="10" w:name="_Toc422147072"/>
      <w:bookmarkStart w:id="11" w:name="_Toc433020668"/>
      <w:bookmarkStart w:id="12" w:name="_Toc437262109"/>
      <w:bookmarkStart w:id="13" w:name="_Toc478375286"/>
      <w:bookmarkStart w:id="14" w:name="_Toc199405381"/>
      <w:bookmarkStart w:id="15" w:name="_Hlk130901987"/>
      <w:r w:rsidRPr="00AE0E6D">
        <w:t>3.14.1.2</w:t>
      </w:r>
      <w:r w:rsidRPr="00AE0E6D">
        <w:tab/>
        <w:t>ERCOT Evaluation</w:t>
      </w:r>
      <w:r>
        <w:t xml:space="preserve"> Process</w:t>
      </w:r>
      <w:bookmarkEnd w:id="1"/>
    </w:p>
    <w:p w14:paraId="5FFBC9DF" w14:textId="77777777" w:rsidR="00233B2E" w:rsidRDefault="00233B2E" w:rsidP="00233B2E">
      <w:pPr>
        <w:pStyle w:val="List"/>
      </w:pPr>
      <w:r>
        <w:t>(1)</w:t>
      </w:r>
      <w:r>
        <w:tab/>
        <w:t xml:space="preserve">Except as provided in paragraph (3) of Section 3.14.1.1, </w:t>
      </w:r>
      <w:r w:rsidRPr="00AE0E6D">
        <w:t>Notification of Suspension of Operations</w:t>
      </w:r>
      <w:r>
        <w:t>, upon receipt of an NSO under Section 3.14.1.1 ERCOT shall post the NSO on the ERCOT website and shall post on the MIS Secure Area all existing relevant studies and data and provide a Market Notice of the NSO and posting of the studies and data.</w:t>
      </w:r>
    </w:p>
    <w:p w14:paraId="597C55C3" w14:textId="77777777" w:rsidR="00233B2E" w:rsidRDefault="00233B2E" w:rsidP="00233B2E">
      <w:pPr>
        <w:pStyle w:val="List"/>
      </w:pPr>
      <w:r>
        <w:t>(2)</w:t>
      </w:r>
      <w:r>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11F30D4F" w14:textId="77777777" w:rsidR="00233B2E" w:rsidRDefault="00233B2E" w:rsidP="00233B2E">
      <w:pPr>
        <w:pStyle w:val="List"/>
      </w:pPr>
      <w:r>
        <w:t>(3)</w:t>
      </w:r>
      <w:r>
        <w:tab/>
      </w:r>
      <w:r w:rsidRPr="00CD33AE">
        <w:t xml:space="preserve">ERCOT shall conduct a reliability </w:t>
      </w:r>
      <w:r>
        <w:t>analysis</w:t>
      </w:r>
      <w:r w:rsidRPr="00CD33AE">
        <w:t xml:space="preserve"> of the need </w:t>
      </w:r>
      <w:r>
        <w:t>for</w:t>
      </w:r>
      <w:r w:rsidRPr="00CD33AE">
        <w:t xml:space="preserve"> </w:t>
      </w:r>
      <w:r>
        <w:t>any</w:t>
      </w:r>
      <w:r w:rsidRPr="00CD33AE">
        <w:t xml:space="preserve"> </w:t>
      </w:r>
      <w:r>
        <w:t>Generation Resource(s)</w:t>
      </w:r>
      <w:r w:rsidRPr="00CD33AE">
        <w:t xml:space="preserve"> </w:t>
      </w:r>
      <w:r>
        <w:t xml:space="preserve">with a </w:t>
      </w:r>
      <w:r w:rsidRPr="00CD7014">
        <w:t xml:space="preserve">summer </w:t>
      </w:r>
      <w:r w:rsidRPr="007B3DE9">
        <w:t xml:space="preserve">Seasonal </w:t>
      </w:r>
      <w:r>
        <w:t>n</w:t>
      </w:r>
      <w:r w:rsidRPr="007B3DE9">
        <w:t xml:space="preserve">et </w:t>
      </w:r>
      <w:r>
        <w:t>m</w:t>
      </w:r>
      <w:r w:rsidRPr="007B3DE9">
        <w:t xml:space="preserve">ax </w:t>
      </w:r>
      <w:r>
        <w:t>s</w:t>
      </w:r>
      <w:r w:rsidRPr="007B3DE9">
        <w:t xml:space="preserve">ustainable </w:t>
      </w:r>
      <w:r>
        <w:t>r</w:t>
      </w:r>
      <w:r w:rsidRPr="007B3DE9">
        <w:t>ating</w:t>
      </w:r>
      <w:r>
        <w:t xml:space="preserve"> greater than or equal to 20 MW</w:t>
      </w:r>
      <w:r w:rsidRPr="00CD33AE">
        <w:t xml:space="preserve"> to support ERCOT System reliability</w:t>
      </w:r>
      <w:r>
        <w:t xml:space="preserve">.  For Generation Resource(s) </w:t>
      </w:r>
      <w:r w:rsidRPr="005357AF">
        <w:t xml:space="preserve">with a summer Seasonal </w:t>
      </w:r>
      <w:r>
        <w:t>n</w:t>
      </w:r>
      <w:r w:rsidRPr="005357AF">
        <w:t xml:space="preserve">et </w:t>
      </w:r>
      <w:r>
        <w:t>m</w:t>
      </w:r>
      <w:r w:rsidRPr="005357AF">
        <w:t xml:space="preserve">ax </w:t>
      </w:r>
      <w:r>
        <w:t>s</w:t>
      </w:r>
      <w:r w:rsidRPr="005357AF">
        <w:t xml:space="preserve">ustainable </w:t>
      </w:r>
      <w:r>
        <w:t>r</w:t>
      </w:r>
      <w:r w:rsidRPr="005357AF">
        <w:t>ating</w:t>
      </w:r>
      <w:r>
        <w:t xml:space="preserve"> less than 20 MW, </w:t>
      </w:r>
      <w:r w:rsidRPr="005529F7">
        <w:t>ERCOT</w:t>
      </w:r>
      <w:r w:rsidRPr="007730C7">
        <w:t xml:space="preserve"> </w:t>
      </w:r>
      <w:r w:rsidRPr="005529F7">
        <w:t xml:space="preserve">may </w:t>
      </w:r>
      <w:r>
        <w:t xml:space="preserve">conduct a reliability analysis if deemed appropriate by ERCOT following </w:t>
      </w:r>
      <w:r w:rsidRPr="005529F7">
        <w:t>consultation with affected Transmission Service Provider(s) (TSP(s))</w:t>
      </w:r>
      <w:r>
        <w:t>.</w:t>
      </w:r>
    </w:p>
    <w:p w14:paraId="34523FA8" w14:textId="77777777" w:rsidR="00233B2E" w:rsidRDefault="00233B2E" w:rsidP="007F4A9C">
      <w:pPr>
        <w:spacing w:after="240"/>
        <w:ind w:left="1440" w:hanging="720"/>
      </w:pPr>
      <w:r>
        <w:t>(a)</w:t>
      </w:r>
      <w:r>
        <w:tab/>
        <w:t>ERCOT shall use a Load forecast consistent with current Regional Transmission Plan assumptions and methodologies for the appropriate season(s).</w:t>
      </w:r>
      <w:r w:rsidRPr="008A4123">
        <w:t xml:space="preserve"> </w:t>
      </w:r>
      <w:r>
        <w:t xml:space="preserve"> If additional new Generation Resources meet the criteria in Planning Guide Section 6.9, Addition of Proposed Generation to the Planning Models, ERCOT shall include those additional Generation Resources with the appropriate seasonal ratings.  </w:t>
      </w:r>
    </w:p>
    <w:p w14:paraId="5260CD19" w14:textId="77777777" w:rsidR="00233B2E" w:rsidRPr="00FD70AE" w:rsidRDefault="00233B2E" w:rsidP="00233B2E">
      <w:pPr>
        <w:spacing w:after="240"/>
        <w:ind w:left="1440" w:hanging="720"/>
      </w:pPr>
      <w:r w:rsidRPr="00AC6224">
        <w:t>(</w:t>
      </w:r>
      <w:r>
        <w:t>b</w:t>
      </w:r>
      <w:r w:rsidRPr="00AC6224">
        <w:t>)</w:t>
      </w:r>
      <w:r w:rsidRPr="00AC6224">
        <w:tab/>
      </w:r>
      <w:r>
        <w:t xml:space="preserve">If the NSO indicates that the </w:t>
      </w:r>
      <w:r w:rsidRPr="00184018">
        <w:t>Generation Resource(s)</w:t>
      </w:r>
      <w:r>
        <w:t xml:space="preserve"> will decommission or suspend</w:t>
      </w:r>
      <w:r w:rsidRPr="00D83B44">
        <w:t xml:space="preserve"> operation,</w:t>
      </w:r>
      <w:r>
        <w:t xml:space="preserve"> 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66A91358" w14:textId="77777777" w:rsidR="00233B2E" w:rsidRDefault="00233B2E" w:rsidP="00233B2E">
      <w:pPr>
        <w:spacing w:after="240"/>
        <w:ind w:left="1440" w:hanging="720"/>
      </w:pPr>
      <w:r>
        <w:t>(c)</w:t>
      </w:r>
      <w:r>
        <w:tab/>
        <w:t>For purposes of the reliability analysis, ERCOT shall use the following criteria to identify a performance deficiency that is materially impacted by the Generation Resource:</w:t>
      </w:r>
    </w:p>
    <w:p w14:paraId="7F57F9F2" w14:textId="77777777" w:rsidR="00233B2E" w:rsidRDefault="00233B2E" w:rsidP="00233B2E">
      <w:pPr>
        <w:spacing w:after="240"/>
        <w:ind w:left="2160" w:hanging="720"/>
      </w:pPr>
      <w:r>
        <w:lastRenderedPageBreak/>
        <w:t>(i)</w:t>
      </w:r>
      <w:r>
        <w:tab/>
        <w:t>Without the Generation Resource, there are one or more Transmission Facilities loaded above their Normal Rating under pre-contingency conditions.</w:t>
      </w:r>
    </w:p>
    <w:p w14:paraId="6D1CB717" w14:textId="77777777" w:rsidR="00233B2E" w:rsidRDefault="00233B2E" w:rsidP="00233B2E">
      <w:pPr>
        <w:spacing w:after="240"/>
        <w:ind w:left="2160" w:hanging="720"/>
      </w:pPr>
      <w:r>
        <w:t>(ii)</w:t>
      </w:r>
      <w:r>
        <w:tab/>
        <w:t>Without the Generation Resource, there is any instability or cascading for any of the following conditions:</w:t>
      </w:r>
    </w:p>
    <w:p w14:paraId="01A8E911" w14:textId="77777777" w:rsidR="00233B2E" w:rsidRDefault="00233B2E" w:rsidP="00233B2E">
      <w:pPr>
        <w:spacing w:after="240"/>
        <w:ind w:left="2880" w:hanging="720"/>
      </w:pPr>
      <w:r>
        <w:t>(A)</w:t>
      </w:r>
      <w:r>
        <w:tab/>
        <w:t>Pre-contingency;</w:t>
      </w:r>
    </w:p>
    <w:p w14:paraId="4801E075" w14:textId="77777777" w:rsidR="00233B2E" w:rsidRDefault="00233B2E" w:rsidP="00233B2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0B0CB396" w14:textId="77777777" w:rsidR="00233B2E" w:rsidRDefault="00233B2E" w:rsidP="00233B2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01524096" w14:textId="77777777" w:rsidR="00233B2E" w:rsidRDefault="00233B2E" w:rsidP="00233B2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4B846BB8" w14:textId="77777777" w:rsidR="00233B2E" w:rsidRDefault="00233B2E" w:rsidP="00233B2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322558A6" w14:textId="77777777" w:rsidR="00233B2E" w:rsidRDefault="00233B2E" w:rsidP="00233B2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5DC69F56" w14:textId="77777777" w:rsidR="00233B2E" w:rsidRPr="00FD70AE" w:rsidRDefault="00233B2E" w:rsidP="00233B2E">
      <w:pPr>
        <w:spacing w:after="240"/>
        <w:ind w:left="2160" w:hanging="720"/>
      </w:pPr>
      <w:r>
        <w:t>(v)</w:t>
      </w:r>
      <w:r>
        <w:tab/>
        <w:t xml:space="preserve">ERCOT may, in its sole discretion, deviate from the above criteria </w:t>
      </w:r>
      <w:proofErr w:type="gramStart"/>
      <w:r>
        <w:t>in order to</w:t>
      </w:r>
      <w:proofErr w:type="gramEnd"/>
      <w:r>
        <w:t xml:space="preserve"> maintain ERCOT System reliability.  However, ERCOT shall present its reasons for deviating from the above criteria to the Technical Advisory Committee (TAC) and ERCOT Board.</w:t>
      </w:r>
    </w:p>
    <w:p w14:paraId="27DB8793" w14:textId="77777777" w:rsidR="00233B2E" w:rsidRDefault="00233B2E" w:rsidP="00233B2E">
      <w:pPr>
        <w:spacing w:after="240"/>
        <w:ind w:left="1440" w:hanging="720"/>
      </w:pPr>
      <w:r>
        <w:t>(d)</w:t>
      </w:r>
      <w:r>
        <w:tab/>
      </w:r>
      <w:r w:rsidRPr="00222DAD">
        <w:t>ERCOT</w:t>
      </w:r>
      <w:r>
        <w:t>,</w:t>
      </w:r>
      <w:r w:rsidRPr="00222DAD">
        <w:t xml:space="preserve"> </w:t>
      </w:r>
      <w:r>
        <w:t xml:space="preserve">in consultation with affected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The past planning studies must have used the same or </w:t>
      </w:r>
      <w:r>
        <w:lastRenderedPageBreak/>
        <w:t>more restrictive reliability criteria than the criteria described in paragraph (c) above.</w:t>
      </w:r>
    </w:p>
    <w:p w14:paraId="2BECEA5F" w14:textId="77777777" w:rsidR="00233B2E" w:rsidRDefault="00233B2E" w:rsidP="007F4A9C">
      <w:pPr>
        <w:spacing w:after="240"/>
        <w:ind w:left="1440" w:hanging="720"/>
      </w:pPr>
      <w:r>
        <w:t>(e)</w:t>
      </w:r>
      <w:r>
        <w:tab/>
        <w:t>Additionally, ERCOT shall conduct any other analysis (e.g., operations studies) as required and shall post all study data and results and all analyses and its determination on the MIS Secure Area and issue a Market Notice of its determination.</w:t>
      </w:r>
    </w:p>
    <w:p w14:paraId="75C806AF" w14:textId="509D6C62" w:rsidR="00914BFE" w:rsidRPr="003458BE" w:rsidRDefault="00914BFE" w:rsidP="003458BE">
      <w:pPr>
        <w:spacing w:before="240" w:after="240"/>
        <w:ind w:left="1440" w:hanging="1440"/>
        <w:outlineLvl w:val="4"/>
        <w:rPr>
          <w:ins w:id="16" w:author="ERCOT" w:date="2025-12-11T11:15:00Z" w16du:dateUtc="2025-12-11T17:15:00Z"/>
          <w:b/>
          <w:iCs/>
        </w:rPr>
      </w:pPr>
      <w:bookmarkStart w:id="17" w:name="_Toc400526200"/>
      <w:bookmarkStart w:id="18" w:name="_Toc405534518"/>
      <w:bookmarkStart w:id="19" w:name="_Toc406570531"/>
      <w:bookmarkStart w:id="20" w:name="_Toc410910683"/>
      <w:bookmarkStart w:id="21" w:name="_Toc411841111"/>
      <w:bookmarkStart w:id="22" w:name="_Toc422147073"/>
      <w:bookmarkStart w:id="23" w:name="_Toc433020669"/>
      <w:bookmarkStart w:id="24" w:name="_Toc437262110"/>
      <w:bookmarkStart w:id="25" w:name="_Toc478375287"/>
      <w:ins w:id="26" w:author="ERCOT" w:date="2025-12-11T11:15:00Z" w16du:dateUtc="2025-12-11T17:15:00Z">
        <w:r w:rsidRPr="004D74A6">
          <w:rPr>
            <w:b/>
            <w:iCs/>
          </w:rPr>
          <w:t>3.14.1.2.1</w:t>
        </w:r>
        <w:r w:rsidRPr="004D74A6">
          <w:rPr>
            <w:b/>
            <w:iCs/>
          </w:rPr>
          <w:tab/>
        </w:r>
        <w:r w:rsidRPr="003458BE">
          <w:rPr>
            <w:b/>
            <w:iCs/>
          </w:rPr>
          <w:t xml:space="preserve">ERCOT </w:t>
        </w:r>
        <w:bookmarkEnd w:id="17"/>
        <w:bookmarkEnd w:id="18"/>
        <w:bookmarkEnd w:id="19"/>
        <w:bookmarkEnd w:id="20"/>
        <w:bookmarkEnd w:id="21"/>
        <w:bookmarkEnd w:id="22"/>
        <w:bookmarkEnd w:id="23"/>
        <w:bookmarkEnd w:id="24"/>
        <w:bookmarkEnd w:id="25"/>
        <w:r w:rsidR="00143248" w:rsidRPr="003458BE">
          <w:rPr>
            <w:b/>
            <w:iCs/>
          </w:rPr>
          <w:t>Steps after Completing Evaluation Process Regarding NSO of Generation Resource(s) Proposed to be Decommissioned or Suspended</w:t>
        </w:r>
      </w:ins>
    </w:p>
    <w:p w14:paraId="3AE7FB6E" w14:textId="4B0D0199" w:rsidR="00233B2E" w:rsidRDefault="00233B2E" w:rsidP="00233B2E">
      <w:pPr>
        <w:spacing w:after="240"/>
        <w:ind w:left="720" w:hanging="720"/>
      </w:pPr>
      <w:r>
        <w:t>(</w:t>
      </w:r>
      <w:ins w:id="27" w:author="ERCOT" w:date="2025-12-11T11:29:00Z" w16du:dateUtc="2025-12-11T17:29:00Z">
        <w:r w:rsidR="00A835BD">
          <w:t>1</w:t>
        </w:r>
      </w:ins>
      <w:del w:id="28" w:author="ERCOT" w:date="2025-12-11T11:29:00Z" w16du:dateUtc="2025-12-11T17:29:00Z">
        <w:r w:rsidDel="00A835BD">
          <w:delText>4</w:delText>
        </w:r>
      </w:del>
      <w:r>
        <w:t>)</w:t>
      </w:r>
      <w:r>
        <w:tab/>
      </w:r>
      <w:r w:rsidRPr="00550327">
        <w:t xml:space="preserve">Within </w:t>
      </w:r>
      <w:r>
        <w:t>30</w:t>
      </w:r>
      <w:r w:rsidRPr="00550327">
        <w:t xml:space="preserve"> days after receiving the N</w:t>
      </w:r>
      <w:r>
        <w:t>SO</w:t>
      </w:r>
      <w:ins w:id="29" w:author="ERCOT" w:date="2025-12-11T11:16:00Z" w16du:dateUtc="2025-12-11T17:16:00Z">
        <w:r w:rsidR="0012750A">
          <w:t xml:space="preserve"> of a </w:t>
        </w:r>
      </w:ins>
      <w:ins w:id="30" w:author="ERCOT" w:date="2025-12-11T11:17:00Z" w16du:dateUtc="2025-12-11T17:17:00Z">
        <w:r w:rsidR="0012750A">
          <w:t xml:space="preserve">Resource Entity that </w:t>
        </w:r>
        <w:r w:rsidR="0012750A" w:rsidRPr="00C10A99">
          <w:t xml:space="preserve">intends to cease or </w:t>
        </w:r>
      </w:ins>
      <w:ins w:id="31" w:author="ERCOT" w:date="2025-12-19T18:11:00Z" w16du:dateUtc="2025-12-20T00:11:00Z">
        <w:r w:rsidR="00C10A99">
          <w:t>suspend</w:t>
        </w:r>
      </w:ins>
      <w:ins w:id="32" w:author="ERCOT" w:date="2025-12-11T11:17:00Z" w16du:dateUtc="2025-12-11T17:17:00Z">
        <w:r w:rsidR="0012750A" w:rsidRPr="00C10A99">
          <w:t xml:space="preserve"> operation of a Generation Re</w:t>
        </w:r>
        <w:r w:rsidR="001108E6" w:rsidRPr="00C10A99">
          <w:t>source for a period of greater than 180 days, as</w:t>
        </w:r>
        <w:r w:rsidR="001108E6">
          <w:t xml:space="preserve"> described in </w:t>
        </w:r>
        <w:r w:rsidR="001108E6" w:rsidRPr="004004EC">
          <w:t xml:space="preserve">Section </w:t>
        </w:r>
        <w:r w:rsidR="0059256E" w:rsidRPr="004004EC">
          <w:t>3.14.1.1, Notification of S</w:t>
        </w:r>
      </w:ins>
      <w:ins w:id="33" w:author="ERCOT" w:date="2025-12-11T11:18:00Z" w16du:dateUtc="2025-12-11T17:18:00Z">
        <w:r w:rsidR="0059256E" w:rsidRPr="004004EC">
          <w:t>uspension of Operations</w:t>
        </w:r>
      </w:ins>
      <w:r w:rsidRPr="004004EC">
        <w:t>, ERCOT</w:t>
      </w:r>
      <w:r w:rsidRPr="00550327">
        <w:t xml:space="preserve"> shall </w:t>
      </w:r>
      <w:r>
        <w:t xml:space="preserve">issue a Market Notice indicating the status of the reliability analysis referenced in paragraph (3) </w:t>
      </w:r>
      <w:del w:id="34" w:author="ERCOT" w:date="2025-12-11T11:28:00Z" w16du:dateUtc="2025-12-11T17:28:00Z">
        <w:r w:rsidDel="00644552">
          <w:delText>above</w:delText>
        </w:r>
      </w:del>
      <w:ins w:id="35" w:author="ERCOT" w:date="2025-12-11T11:28:00Z" w16du:dateUtc="2025-12-11T17:28:00Z">
        <w:r w:rsidR="00644552">
          <w:t xml:space="preserve">of </w:t>
        </w:r>
        <w:r w:rsidR="00A1152F">
          <w:t xml:space="preserve">Section 3.14.1.2, </w:t>
        </w:r>
        <w:r w:rsidR="00A835BD">
          <w:t>ERCOT Evaluation Process</w:t>
        </w:r>
      </w:ins>
      <w:r>
        <w:t>.  The Market Notice will indicate one of the following:</w:t>
      </w:r>
    </w:p>
    <w:p w14:paraId="70A57849" w14:textId="77777777" w:rsidR="00233B2E" w:rsidRDefault="00233B2E" w:rsidP="00233B2E">
      <w:pPr>
        <w:spacing w:after="240"/>
        <w:ind w:left="1440" w:hanging="720"/>
      </w:pPr>
      <w:r>
        <w:t>(a)</w:t>
      </w:r>
      <w:r>
        <w:tab/>
        <w:t>ERCOT has completed its reliability analysis and the Generation Resource is not required to support ERCOT System reliability;</w:t>
      </w:r>
    </w:p>
    <w:p w14:paraId="170473BF" w14:textId="77777777" w:rsidR="00233B2E" w:rsidRDefault="00233B2E" w:rsidP="00233B2E">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0D9172B" w14:textId="77777777" w:rsidR="00233B2E" w:rsidRDefault="00233B2E" w:rsidP="00233B2E">
      <w:pPr>
        <w:spacing w:after="240"/>
        <w:ind w:left="1440" w:hanging="720"/>
      </w:pPr>
      <w:r>
        <w:t>(c)</w:t>
      </w:r>
      <w:r>
        <w:tab/>
        <w:t xml:space="preserve">ERCOT has not completed its reliability analysis and will need additional time to complete the assessment. </w:t>
      </w:r>
    </w:p>
    <w:p w14:paraId="435A899D" w14:textId="2E837707" w:rsidR="00233B2E" w:rsidRDefault="00233B2E" w:rsidP="00233B2E">
      <w:pPr>
        <w:pStyle w:val="List"/>
      </w:pPr>
      <w:r>
        <w:t>(</w:t>
      </w:r>
      <w:ins w:id="36" w:author="ERCOT" w:date="2025-12-11T11:29:00Z" w16du:dateUtc="2025-12-11T17:29:00Z">
        <w:r w:rsidR="00A835BD">
          <w:t>2</w:t>
        </w:r>
      </w:ins>
      <w:del w:id="37" w:author="ERCOT" w:date="2025-12-11T11:29:00Z" w16du:dateUtc="2025-12-11T17:29:00Z">
        <w:r w:rsidDel="00A835BD">
          <w:delText>5</w:delText>
        </w:r>
      </w:del>
      <w:r>
        <w:t>)</w:t>
      </w:r>
      <w:r>
        <w:tab/>
        <w:t xml:space="preserve">Within 60 days after receiving Part I and Part II of the NSO, ERCOT shall </w:t>
      </w:r>
      <w:r w:rsidRPr="00E63339">
        <w:t>complete its reliability analysis</w:t>
      </w:r>
      <w:r>
        <w:t xml:space="preserve"> described in paragraph (3) </w:t>
      </w:r>
      <w:del w:id="38" w:author="ERCOT" w:date="2025-12-11T11:30:00Z" w16du:dateUtc="2025-12-11T17:30:00Z">
        <w:r w:rsidDel="00E85130">
          <w:delText xml:space="preserve">above </w:delText>
        </w:r>
      </w:del>
      <w:ins w:id="39" w:author="ERCOT" w:date="2025-12-11T11:30:00Z" w16du:dateUtc="2025-12-11T17:30:00Z">
        <w:r w:rsidR="00E85130">
          <w:t xml:space="preserve">of Section 3.14.1.2 </w:t>
        </w:r>
      </w:ins>
      <w:r>
        <w:t>and shall issue a Market Notice describing the results of its reliability analysis if the results were not provided in the Market Notice issued under paragraph (</w:t>
      </w:r>
      <w:ins w:id="40" w:author="ERCOT" w:date="2025-12-11T11:30:00Z" w16du:dateUtc="2025-12-11T17:30:00Z">
        <w:r w:rsidR="003C1FAE">
          <w:t>1</w:t>
        </w:r>
      </w:ins>
      <w:del w:id="41" w:author="ERCOT" w:date="2025-12-11T11:30:00Z" w16du:dateUtc="2025-12-11T17:30:00Z">
        <w:r w:rsidDel="003C1FAE">
          <w:delText>4</w:delText>
        </w:r>
      </w:del>
      <w:r>
        <w:t>) above.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035E2055" w14:textId="62F9623E" w:rsidR="00233B2E" w:rsidRPr="004C4F37" w:rsidRDefault="00233B2E" w:rsidP="00233B2E">
      <w:pPr>
        <w:spacing w:after="240"/>
        <w:ind w:left="720" w:hanging="720"/>
      </w:pPr>
      <w:r>
        <w:t>(</w:t>
      </w:r>
      <w:ins w:id="42" w:author="ERCOT" w:date="2025-12-11T11:29:00Z" w16du:dateUtc="2025-12-11T17:29:00Z">
        <w:r w:rsidR="00A835BD">
          <w:t>3</w:t>
        </w:r>
      </w:ins>
      <w:del w:id="43" w:author="ERCOT" w:date="2025-12-11T11:29:00Z" w16du:dateUtc="2025-12-11T17:29:00Z">
        <w:r w:rsidDel="00A835BD">
          <w:delText>6</w:delText>
        </w:r>
      </w:del>
      <w:r>
        <w:t>)</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w:t>
      </w:r>
      <w:del w:id="44" w:author="ERCOT" w:date="2025-12-11T11:31:00Z" w16du:dateUtc="2025-12-11T17:31:00Z">
        <w:r w:rsidDel="00605D96">
          <w:delText xml:space="preserve">this </w:delText>
        </w:r>
      </w:del>
      <w:r>
        <w:t>Section</w:t>
      </w:r>
      <w:ins w:id="45" w:author="ERCOT" w:date="2025-12-11T11:31:00Z" w16du:dateUtc="2025-12-11T17:31:00Z">
        <w:r w:rsidR="00605D96">
          <w:t xml:space="preserve"> 3.14.1.2</w:t>
        </w:r>
      </w:ins>
      <w:r>
        <w:t>,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 xml:space="preserve">response </w:t>
      </w:r>
      <w:r>
        <w:lastRenderedPageBreak/>
        <w:t>schedule</w:t>
      </w:r>
      <w:r w:rsidRPr="004C4F37">
        <w:t xml:space="preserve"> </w:t>
      </w:r>
      <w:r>
        <w:t xml:space="preserve">such that responses can </w:t>
      </w:r>
      <w:r w:rsidRPr="004C4F37">
        <w:t>be evaluated prior to 150 days after submittal of the NSO.</w:t>
      </w:r>
    </w:p>
    <w:p w14:paraId="4D0B1D9E" w14:textId="6C3F98F3" w:rsidR="00233B2E" w:rsidRPr="00550327" w:rsidRDefault="00233B2E" w:rsidP="00233B2E">
      <w:pPr>
        <w:spacing w:after="240"/>
        <w:ind w:left="720" w:hanging="720"/>
      </w:pPr>
      <w:r w:rsidRPr="00550327">
        <w:t>(</w:t>
      </w:r>
      <w:ins w:id="46" w:author="ERCOT" w:date="2025-12-11T11:29:00Z" w16du:dateUtc="2025-12-11T17:29:00Z">
        <w:r w:rsidR="00A835BD">
          <w:t>4</w:t>
        </w:r>
      </w:ins>
      <w:del w:id="47" w:author="ERCOT" w:date="2025-12-11T11:29:00Z" w16du:dateUtc="2025-12-11T17:29:00Z">
        <w:r w:rsidDel="00A835BD">
          <w:delText>7</w:delText>
        </w:r>
      </w:del>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w:t>
      </w:r>
      <w:del w:id="48" w:author="ERCOT" w:date="2025-12-11T11:31:00Z" w16du:dateUtc="2025-12-11T17:31:00Z">
        <w:r w:rsidRPr="00447F75" w:rsidDel="00605D96">
          <w:delText xml:space="preserve">this </w:delText>
        </w:r>
      </w:del>
      <w:r w:rsidRPr="00447F75">
        <w:t>Section</w:t>
      </w:r>
      <w:ins w:id="49" w:author="ERCOT" w:date="2025-12-11T11:31:00Z" w16du:dateUtc="2025-12-11T17:31:00Z">
        <w:r w:rsidR="00605D96">
          <w:t xml:space="preserve"> 3.14.1.2</w:t>
        </w:r>
      </w:ins>
      <w:r w:rsidRPr="00447F75">
        <w:t xml:space="preserve">,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p w14:paraId="3E7C0DD7" w14:textId="02E07AB6" w:rsidR="00233B2E" w:rsidRDefault="00233B2E" w:rsidP="00233B2E">
      <w:pPr>
        <w:pStyle w:val="List"/>
      </w:pPr>
      <w:r>
        <w:t>(</w:t>
      </w:r>
      <w:ins w:id="50" w:author="ERCOT" w:date="2025-12-11T11:29:00Z" w16du:dateUtc="2025-12-11T17:29:00Z">
        <w:r w:rsidR="00A835BD">
          <w:t>5</w:t>
        </w:r>
      </w:ins>
      <w:del w:id="51" w:author="ERCOT" w:date="2025-12-11T11:29:00Z" w16du:dateUtc="2025-12-11T17:29:00Z">
        <w:r w:rsidDel="00A835BD">
          <w:delText>8</w:delText>
        </w:r>
      </w:del>
      <w:r>
        <w:t>)</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p w14:paraId="382BC9F9" w14:textId="1A471AB3" w:rsidR="00233B2E" w:rsidRDefault="00233B2E" w:rsidP="00233B2E">
      <w:pPr>
        <w:pStyle w:val="List"/>
      </w:pPr>
      <w:r>
        <w:t>(</w:t>
      </w:r>
      <w:ins w:id="52" w:author="ERCOT" w:date="2025-12-11T11:29:00Z" w16du:dateUtc="2025-12-11T17:29:00Z">
        <w:r w:rsidR="00E85130">
          <w:t>6</w:t>
        </w:r>
      </w:ins>
      <w:del w:id="53" w:author="ERCOT" w:date="2025-12-11T11:29:00Z" w16du:dateUtc="2025-12-11T17:29:00Z">
        <w:r w:rsidDel="00E85130">
          <w:delText>9</w:delText>
        </w:r>
      </w:del>
      <w:r>
        <w:t>)</w:t>
      </w:r>
      <w:r>
        <w:tab/>
      </w:r>
      <w:del w:id="54" w:author="ERCOT" w:date="2025-12-11T11:32:00Z" w16du:dateUtc="2025-12-11T17:32:00Z">
        <w:r w:rsidDel="00804EF2">
          <w:delText>Except in cases where the Generation Resource is to be mothballed on a seasonal basis, if</w:delText>
        </w:r>
      </w:del>
      <w:ins w:id="55" w:author="ERCOT" w:date="2025-12-11T11:32:00Z" w16du:dateUtc="2025-12-11T17:32:00Z">
        <w:r w:rsidR="00804EF2">
          <w:t>If</w:t>
        </w:r>
      </w:ins>
      <w:r>
        <w:t xml:space="preserve">,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w:t>
      </w:r>
      <w:del w:id="56" w:author="ERCOT" w:date="2025-12-11T11:31:00Z" w16du:dateUtc="2025-12-11T17:31:00Z">
        <w:r w:rsidDel="00DC4078">
          <w:delText xml:space="preserve">  If the Generation Resource is to be mothballed on a seasonal basis, </w:delText>
        </w:r>
        <w:r w:rsidRPr="002F54E0" w:rsidDel="00DC4078">
          <w:delText>the</w:delText>
        </w:r>
        <w:r w:rsidDel="00DC4078">
          <w:delText>n the</w:delText>
        </w:r>
        <w:r w:rsidRPr="002F54E0" w:rsidDel="00DC4078">
          <w:delText xml:space="preserve"> Resource Entity may file </w:delText>
        </w:r>
        <w:r w:rsidDel="00DC4078">
          <w:delText xml:space="preserve">such </w:delText>
        </w:r>
        <w:r w:rsidRPr="002F54E0" w:rsidDel="00DC4078">
          <w:delText>a complaint with the PUCT under subsection (e)(1) of P.U.C. S</w:delText>
        </w:r>
        <w:r w:rsidRPr="0020493C" w:rsidDel="00DC4078">
          <w:rPr>
            <w:smallCaps/>
          </w:rPr>
          <w:delText>ubst</w:delText>
        </w:r>
        <w:r w:rsidRPr="002F54E0" w:rsidDel="00DC4078">
          <w:delText>. R. 25.502</w:delText>
        </w:r>
        <w:r w:rsidDel="00DC4078">
          <w:delText xml:space="preserve"> if ERCOT has neither notified the Resource Entity that the continued operation of the Generation Resource is not required nor obtained ERCOT Board approval to enter into an RMR Agreement within 90 days following ERCOT’s receipt of Part I and Part II of </w:delText>
        </w:r>
        <w:r w:rsidRPr="003550C8" w:rsidDel="00DC4078">
          <w:delText>the NSO.</w:delText>
        </w:r>
      </w:del>
    </w:p>
    <w:p w14:paraId="02F01945" w14:textId="7761DCD0" w:rsidR="00233B2E" w:rsidRDefault="00233B2E" w:rsidP="00233B2E">
      <w:pPr>
        <w:pStyle w:val="List"/>
      </w:pPr>
      <w:r>
        <w:t>(</w:t>
      </w:r>
      <w:ins w:id="57" w:author="ERCOT" w:date="2025-12-11T11:29:00Z" w16du:dateUtc="2025-12-11T17:29:00Z">
        <w:r w:rsidR="00E85130">
          <w:t>7</w:t>
        </w:r>
      </w:ins>
      <w:del w:id="58" w:author="ERCOT" w:date="2025-12-11T11:29:00Z" w16du:dateUtc="2025-12-11T17:29:00Z">
        <w:r w:rsidDel="00E85130">
          <w:delText>10</w:delText>
        </w:r>
      </w:del>
      <w:r>
        <w:t>)</w:t>
      </w:r>
      <w:r>
        <w:tab/>
        <w:t>If</w:t>
      </w:r>
      <w:r w:rsidRPr="00F54D92">
        <w:t xml:space="preserve"> </w:t>
      </w:r>
      <w:r w:rsidRPr="00E03889">
        <w:t>the ERCOT Board approve</w:t>
      </w:r>
      <w:r>
        <w:t>s</w:t>
      </w:r>
      <w:r w:rsidRPr="003550C8">
        <w:t xml:space="preserve"> entering into an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Reliability Unit Commitment (RUC) commitment until no longer required to do so under subsection (e)(2) of </w:t>
      </w:r>
      <w:r>
        <w:rPr>
          <w:smallCaps/>
        </w:rPr>
        <w:t>P.U.C. Subst. R.</w:t>
      </w:r>
      <w:r>
        <w:t xml:space="preserve"> 25.502.  This paragraph does not apply to a Generation Resource that suspended operations due to a Forced Outage.</w:t>
      </w:r>
    </w:p>
    <w:p w14:paraId="196FA81F" w14:textId="55972AAE" w:rsidR="003212A6" w:rsidRPr="004D74A6" w:rsidRDefault="003212A6" w:rsidP="003212A6">
      <w:pPr>
        <w:spacing w:before="240" w:after="240"/>
        <w:ind w:left="720" w:hanging="720"/>
        <w:outlineLvl w:val="4"/>
        <w:rPr>
          <w:iCs/>
        </w:rPr>
      </w:pPr>
      <w:bookmarkStart w:id="59" w:name="_Toc214872202"/>
      <w:r w:rsidRPr="004D74A6">
        <w:rPr>
          <w:b/>
          <w:iCs/>
        </w:rPr>
        <w:t>3.14.1.2.</w:t>
      </w:r>
      <w:ins w:id="60" w:author="ERCOT" w:date="2025-12-11T14:08:00Z" w16du:dateUtc="2025-12-11T20:08:00Z">
        <w:r w:rsidR="00D2201D">
          <w:rPr>
            <w:b/>
            <w:iCs/>
          </w:rPr>
          <w:t>2</w:t>
        </w:r>
      </w:ins>
      <w:del w:id="61" w:author="ERCOT" w:date="2025-12-11T14:08:00Z" w16du:dateUtc="2025-12-11T20:08:00Z">
        <w:r w:rsidRPr="004D74A6" w:rsidDel="00D2201D">
          <w:rPr>
            <w:b/>
            <w:iCs/>
          </w:rPr>
          <w:delText>1</w:delText>
        </w:r>
      </w:del>
      <w:r w:rsidRPr="004D74A6">
        <w:rPr>
          <w:b/>
          <w:iCs/>
        </w:rPr>
        <w:tab/>
      </w:r>
      <w:r w:rsidRPr="004D74A6">
        <w:rPr>
          <w:b/>
          <w:snapToGrid w:val="0"/>
        </w:rPr>
        <w:t xml:space="preserve">ERCOT </w:t>
      </w:r>
      <w:ins w:id="62" w:author="ERCOT" w:date="2025-12-11T14:31:00Z" w16du:dateUtc="2025-12-11T20:31:00Z">
        <w:r w:rsidR="00E96AA4">
          <w:rPr>
            <w:b/>
            <w:snapToGrid w:val="0"/>
          </w:rPr>
          <w:t xml:space="preserve">Steps after Completing Evaluation Process Regarding NSO of Generation Resource(s) Proposed to be </w:t>
        </w:r>
        <w:r w:rsidR="00A8506E">
          <w:rPr>
            <w:b/>
            <w:snapToGrid w:val="0"/>
          </w:rPr>
          <w:t>Seasonally Mothballed</w:t>
        </w:r>
      </w:ins>
      <w:del w:id="63" w:author="ERCOT" w:date="2025-12-11T14:31:00Z" w16du:dateUtc="2025-12-11T20:31:00Z">
        <w:r w:rsidRPr="004D74A6" w:rsidDel="00E96AA4">
          <w:rPr>
            <w:b/>
            <w:snapToGrid w:val="0"/>
          </w:rPr>
          <w:delText>Evaluation of Seasonal Mothball Status</w:delText>
        </w:r>
      </w:del>
      <w:bookmarkEnd w:id="59"/>
    </w:p>
    <w:p w14:paraId="6B916621" w14:textId="6310316E" w:rsidR="003212A6" w:rsidRPr="004D74A6" w:rsidDel="00A8506E" w:rsidRDefault="003212A6" w:rsidP="003212A6">
      <w:pPr>
        <w:spacing w:after="240"/>
        <w:ind w:left="720" w:hanging="720"/>
        <w:rPr>
          <w:del w:id="64" w:author="ERCOT" w:date="2025-12-11T14:32:00Z" w16du:dateUtc="2025-12-11T20:32:00Z"/>
        </w:rPr>
      </w:pPr>
      <w:del w:id="65" w:author="ERCOT" w:date="2025-12-11T14:32:00Z" w16du:dateUtc="2025-12-11T20:32:00Z">
        <w:r w:rsidRPr="004D74A6" w:rsidDel="00A8506E">
          <w:lastRenderedPageBreak/>
          <w:delText>(1)</w:delText>
        </w:r>
        <w:r w:rsidRPr="004D74A6" w:rsidDel="00A8506E">
          <w:tab/>
          <w:delText>ERCOT shall evaluate requests to place Generation Resources on a seasonal mothball status pursuant to the guidelines provided in Section 3.14.1.2, ERCOT Evaluation</w:delText>
        </w:r>
        <w:r w:rsidDel="00A8506E">
          <w:delText xml:space="preserve"> Process</w:delText>
        </w:r>
        <w:r w:rsidRPr="004D74A6" w:rsidDel="00A8506E">
          <w:delText>, except as stated below.</w:delText>
        </w:r>
      </w:del>
    </w:p>
    <w:p w14:paraId="4407FB05" w14:textId="0F343405" w:rsidR="003212A6" w:rsidRPr="007F126D" w:rsidRDefault="003212A6" w:rsidP="003212A6">
      <w:pPr>
        <w:spacing w:after="240"/>
        <w:ind w:left="720" w:hanging="720"/>
      </w:pPr>
      <w:r w:rsidRPr="004D74A6">
        <w:t>(</w:t>
      </w:r>
      <w:ins w:id="66" w:author="ERCOT" w:date="2025-12-11T14:32:00Z" w16du:dateUtc="2025-12-11T20:32:00Z">
        <w:r w:rsidR="00A8506E">
          <w:t>1</w:t>
        </w:r>
      </w:ins>
      <w:del w:id="67" w:author="ERCOT" w:date="2025-12-11T14:32:00Z" w16du:dateUtc="2025-12-11T20:32:00Z">
        <w:r w:rsidRPr="004D74A6" w:rsidDel="00A8506E">
          <w:delText>2</w:delText>
        </w:r>
      </w:del>
      <w:r w:rsidRPr="004D74A6">
        <w:t>)</w:t>
      </w:r>
      <w:r w:rsidRPr="004D74A6">
        <w:tab/>
      </w:r>
      <w:r w:rsidRPr="007F126D">
        <w:t xml:space="preserve">Within 30 days after receiving the NSO </w:t>
      </w:r>
      <w:ins w:id="68" w:author="ERCOT" w:date="2025-12-11T14:32:00Z" w16du:dateUtc="2025-12-11T20:32:00Z">
        <w:r w:rsidR="00F24C2F">
          <w:t>of a Resource Entity that intends to mothball a Ge</w:t>
        </w:r>
      </w:ins>
      <w:ins w:id="69" w:author="ERCOT" w:date="2025-12-11T14:33:00Z" w16du:dateUtc="2025-12-11T20:33:00Z">
        <w:r w:rsidR="00F24C2F">
          <w:t>neration Re</w:t>
        </w:r>
        <w:r w:rsidR="004A22D4">
          <w:t xml:space="preserve">source on a seasonal basis, as </w:t>
        </w:r>
      </w:ins>
      <w:r w:rsidRPr="007F126D">
        <w:t xml:space="preserve">described in Section 3.14.1.1, Notification of Suspension of Operations, ERCOT shall </w:t>
      </w:r>
      <w:r>
        <w:t>issue a Market Notice indicating the status of the reliability analysis described in paragraph (3) of Section 3.14.1.2</w:t>
      </w:r>
      <w:ins w:id="70" w:author="ERCOT" w:date="2025-12-19T17:49:00Z" w16du:dateUtc="2025-12-19T23:49:00Z">
        <w:r w:rsidR="00804ABB">
          <w:t>, ERCOT Evaluation Process</w:t>
        </w:r>
      </w:ins>
      <w:r>
        <w:t>.  The Market Notice will indicate one of the following:</w:t>
      </w:r>
      <w:r w:rsidRPr="007F126D">
        <w:t xml:space="preserve">  </w:t>
      </w:r>
    </w:p>
    <w:p w14:paraId="0135D28D" w14:textId="77777777" w:rsidR="003212A6" w:rsidRDefault="003212A6" w:rsidP="003212A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08DB15A3" w14:textId="77777777" w:rsidR="003212A6" w:rsidRDefault="003212A6" w:rsidP="003212A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57D9BA59" w14:textId="77777777" w:rsidR="003212A6" w:rsidRPr="004D74A6" w:rsidRDefault="003212A6" w:rsidP="003212A6">
      <w:pPr>
        <w:spacing w:after="240"/>
        <w:ind w:left="1440" w:hanging="720"/>
      </w:pPr>
      <w:r>
        <w:t>(c)</w:t>
      </w:r>
      <w:r>
        <w:tab/>
        <w:t xml:space="preserve">ERCOT has not completed its reliability analysis and will need additional time to complete the assessment. </w:t>
      </w:r>
      <w:r w:rsidRPr="004D74A6">
        <w:t xml:space="preserve">  </w:t>
      </w:r>
    </w:p>
    <w:p w14:paraId="56CECD26" w14:textId="47894976" w:rsidR="003212A6" w:rsidDel="002D074B" w:rsidRDefault="003212A6" w:rsidP="003212A6">
      <w:pPr>
        <w:pStyle w:val="List"/>
        <w:rPr>
          <w:del w:id="71" w:author="ERCOT" w:date="2025-12-11T14:37:00Z" w16du:dateUtc="2025-12-11T20:37:00Z"/>
        </w:rPr>
      </w:pPr>
      <w:del w:id="72" w:author="ERCOT" w:date="2025-12-11T14:37:00Z" w16du:dateUtc="2025-12-11T20:37:00Z">
        <w:r w:rsidRPr="004D74A6" w:rsidDel="000B738C">
          <w:delText>(3)</w:delText>
        </w:r>
        <w:r w:rsidRPr="004D74A6" w:rsidDel="000B738C">
          <w:tab/>
        </w:r>
        <w:r w:rsidRPr="007F126D" w:rsidDel="000B738C">
          <w:delText xml:space="preserve">Within 60 days after receiving the NSO ERCOT shall </w:delText>
        </w:r>
        <w:r w:rsidRPr="00E63339" w:rsidDel="000B738C">
          <w:delText>complete its reliability analysis</w:delText>
        </w:r>
        <w:r w:rsidDel="000B738C">
          <w:delText xml:space="preserve"> described in paragraph (3) of Section 3.14.1.2 and, if it has not already done so, ERCOT shall issue a Market Notice</w:delText>
        </w:r>
        <w:r w:rsidRPr="007F126D" w:rsidDel="000B738C">
          <w:delText xml:space="preserve"> </w:delText>
        </w:r>
        <w:r w:rsidDel="000B738C">
          <w:delText>stating</w:delText>
        </w:r>
        <w:r w:rsidRPr="007F126D" w:rsidDel="000B738C">
          <w:delText xml:space="preserve"> whether the Generation Resource is required to support ERCOT System reliability during the portion of the year when the Generation Resource would be unavailable.</w:delText>
        </w:r>
      </w:del>
    </w:p>
    <w:p w14:paraId="29994485" w14:textId="3529B654" w:rsidR="002D074B" w:rsidRDefault="002D074B" w:rsidP="002D074B">
      <w:pPr>
        <w:spacing w:after="240"/>
        <w:ind w:left="720" w:hanging="720"/>
        <w:rPr>
          <w:ins w:id="73" w:author="ERCOT" w:date="2025-12-11T14:38:00Z" w16du:dateUtc="2025-12-11T20:38:00Z"/>
        </w:rPr>
      </w:pPr>
      <w:ins w:id="74" w:author="ERCOT" w:date="2025-12-11T14:38:00Z" w16du:dateUtc="2025-12-11T20:38:00Z">
        <w:r>
          <w:t xml:space="preserve">(2) </w:t>
        </w:r>
        <w:r>
          <w:tab/>
          <w:t xml:space="preserve">Within 60 days after receiving Part I and Part II of the NSO, ERCOT shall complete its reliability analysis described </w:t>
        </w:r>
        <w:r w:rsidRPr="006314E0">
          <w:t>in</w:t>
        </w:r>
      </w:ins>
      <w:ins w:id="75" w:author="ERCOT" w:date="2025-12-12T08:29:00Z" w16du:dateUtc="2025-12-12T14:29:00Z">
        <w:r w:rsidR="006314E0">
          <w:t xml:space="preserve"> paragraph (3) of Section</w:t>
        </w:r>
      </w:ins>
      <w:ins w:id="76" w:author="ERCOT" w:date="2025-12-11T14:38:00Z" w16du:dateUtc="2025-12-11T20:38:00Z">
        <w:r w:rsidRPr="006314E0">
          <w:t xml:space="preserve"> 3.14.1.2 and shall issue a Market Notice describing the results of its reliability analysis if the results were not provided in the Market Notice issued under</w:t>
        </w:r>
      </w:ins>
      <w:ins w:id="77" w:author="ERCOT" w:date="2025-12-12T08:29:00Z" w16du:dateUtc="2025-12-12T14:29:00Z">
        <w:r w:rsidR="006314E0">
          <w:t xml:space="preserve"> paragraph (1) above.</w:t>
        </w:r>
        <w:r w:rsidR="00364E8E">
          <w:t xml:space="preserve">  </w:t>
        </w:r>
      </w:ins>
      <w:ins w:id="78" w:author="ERCOT" w:date="2025-12-11T14:38:00Z" w16du:dateUtc="2025-12-11T20:38:00Z">
        <w:r w:rsidRPr="006314E0">
          <w:t>If ERCOT determines that the Generation Resource is not needed to support</w:t>
        </w:r>
        <w:r>
          <w:t xml:space="preserve"> ERCOT System reliability, then the Generation Resource may mothball operations according to the schedule in its NSO, unless ERCOT in its sole discretion permits the Generation Resource to mothball operations at an earlier date, </w:t>
        </w:r>
      </w:ins>
      <w:ins w:id="79" w:author="ERCOT" w:date="2025-12-29T10:55:00Z" w16du:dateUtc="2025-12-29T16:55:00Z">
        <w:r w:rsidR="002F4546">
          <w:t>which</w:t>
        </w:r>
      </w:ins>
      <w:ins w:id="80" w:author="ERCOT" w:date="2025-12-11T14:38:00Z" w16du:dateUtc="2025-12-11T20:38:00Z">
        <w:r>
          <w:t xml:space="preserve"> ERCOT shall note in the Market Notice.</w:t>
        </w:r>
      </w:ins>
    </w:p>
    <w:p w14:paraId="5BB25031" w14:textId="613C0329" w:rsidR="002D074B" w:rsidRDefault="002D074B" w:rsidP="002D074B">
      <w:pPr>
        <w:spacing w:after="240"/>
        <w:ind w:left="720" w:hanging="720"/>
        <w:rPr>
          <w:ins w:id="81" w:author="ERCOT" w:date="2025-12-11T14:38:00Z" w16du:dateUtc="2025-12-11T20:38:00Z"/>
        </w:rPr>
      </w:pPr>
      <w:ins w:id="82" w:author="ERCOT" w:date="2025-12-11T14:38:00Z" w16du:dateUtc="2025-12-11T20:38:00Z">
        <w:r>
          <w:t>(3)</w:t>
        </w:r>
        <w:r>
          <w:tab/>
          <w:t>Within ten days after a determination by ERCOT that the proposed seasonal mothball of the Generation Resource would result in a performance deficiency on which the Generation Resource has a material impact, as described in  Section 3.14.1.2, ERCOT may issue a</w:t>
        </w:r>
      </w:ins>
      <w:ins w:id="83" w:author="ERCOT" w:date="2025-12-19T17:47:00Z" w16du:dateUtc="2025-12-19T23:47:00Z">
        <w:r w:rsidR="00953E1F">
          <w:t xml:space="preserve">n </w:t>
        </w:r>
      </w:ins>
      <w:ins w:id="84" w:author="ERCOT" w:date="2025-12-11T14:38:00Z" w16du:dateUtc="2025-12-11T20:38:00Z">
        <w:r>
          <w:t xml:space="preserve">RFP) for MRAs.  If ERCOT issues an RFP, ERCOT shall include in the RFP reasonably available information that would enable potential MRAs to assess the feasibility of submitting a proposal to provide a more cost 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t>
        </w:r>
        <w:r>
          <w:lastRenderedPageBreak/>
          <w:t>would be required to be available.  ERCOT shall establish an RFP response schedule such that responses can be evaluated prior to 90 days after submittal of the NSO.</w:t>
        </w:r>
      </w:ins>
    </w:p>
    <w:p w14:paraId="2FE19105" w14:textId="422FC636" w:rsidR="002D074B" w:rsidRPr="00541AC8" w:rsidRDefault="002D074B" w:rsidP="002D074B">
      <w:pPr>
        <w:spacing w:after="240"/>
        <w:ind w:left="720" w:hanging="720"/>
        <w:rPr>
          <w:ins w:id="85" w:author="ERCOT" w:date="2025-12-11T14:38:00Z" w16du:dateUtc="2025-12-11T20:38:00Z"/>
        </w:rPr>
      </w:pPr>
      <w:ins w:id="86" w:author="ERCOT" w:date="2025-12-11T14:38:00Z" w16du:dateUtc="2025-12-11T20:38:00Z">
        <w:r>
          <w:t>(4)</w:t>
        </w:r>
        <w:r>
          <w:tab/>
        </w:r>
        <w:r w:rsidRPr="00447F75">
          <w:t xml:space="preserve">Within ten days after a determination by ERCOT that the proposed </w:t>
        </w:r>
        <w:r>
          <w:t>seasonal mothball</w:t>
        </w:r>
        <w:r w:rsidRPr="00447F75">
          <w:t xml:space="preserve"> of the Generation Resource would result in a performance deficiency on which the Generation Resource has a material impact, as described in Section</w:t>
        </w:r>
        <w:r>
          <w:t xml:space="preserve"> 3.14.1.2</w:t>
        </w:r>
        <w:r w:rsidRPr="00447F75">
          <w:t xml:space="preserve">,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ins>
    </w:p>
    <w:p w14:paraId="7B8535A5" w14:textId="77777777" w:rsidR="002D074B" w:rsidRDefault="002D074B" w:rsidP="002D074B">
      <w:pPr>
        <w:pStyle w:val="List"/>
        <w:rPr>
          <w:ins w:id="87" w:author="ERCOT" w:date="2025-12-11T14:38:00Z" w16du:dateUtc="2025-12-11T20:38:00Z"/>
        </w:rPr>
      </w:pPr>
      <w:ins w:id="88" w:author="ERCOT" w:date="2025-12-11T14:38:00Z" w16du:dateUtc="2025-12-11T20:38:00Z">
        <w:r>
          <w:t>(5)</w:t>
        </w:r>
        <w:r>
          <w:tab/>
          <w:t xml:space="preserve">ERCOT shall issue a Market Notice on the status of the RMR Unit, including the start date, duration of the seasonal RMR Agreement, the Standby Cost </w:t>
        </w:r>
        <w:r w:rsidRPr="00AF0BBA">
          <w:t>($/Hour)</w:t>
        </w:r>
        <w:r>
          <w:t xml:space="preserve"> as applicable, and the amount of MW under contract, within 24 hours of signing any seasonal RMR Agreement with a Resource Entity.</w:t>
        </w:r>
        <w:r w:rsidRPr="00EB669E">
          <w:t xml:space="preserve"> </w:t>
        </w:r>
      </w:ins>
    </w:p>
    <w:p w14:paraId="6D8B29AC" w14:textId="6DC5CBCC" w:rsidR="002D074B" w:rsidRDefault="002D074B" w:rsidP="002D074B">
      <w:pPr>
        <w:pStyle w:val="List"/>
        <w:rPr>
          <w:ins w:id="89" w:author="ERCOT" w:date="2025-12-11T14:38:00Z" w16du:dateUtc="2025-12-11T20:38:00Z"/>
        </w:rPr>
      </w:pPr>
      <w:ins w:id="90" w:author="ERCOT" w:date="2025-12-11T14:38:00Z" w16du:dateUtc="2025-12-11T20:38:00Z">
        <w:r w:rsidRPr="00541AC8">
          <w:t>(</w:t>
        </w:r>
        <w:r>
          <w:t>6</w:t>
        </w:r>
        <w:r w:rsidRPr="00541AC8">
          <w:t>)</w:t>
        </w:r>
        <w:r w:rsidRPr="00541AC8">
          <w:tab/>
          <w:t xml:space="preserve">If ERCOT </w:t>
        </w:r>
        <w:r>
          <w:t>elected to suspend</w:t>
        </w:r>
        <w:r w:rsidRPr="00541AC8">
          <w:t xml:space="preserve"> the RMR Agreement negotiations, </w:t>
        </w:r>
        <w:r>
          <w:t xml:space="preserve">and either did not seek or did not receive any qualified MRA RFP proposals, </w:t>
        </w:r>
        <w:r w:rsidRPr="00541AC8">
          <w:t xml:space="preserve">ERCOT must determine within </w:t>
        </w:r>
        <w:r>
          <w:t>90 days</w:t>
        </w:r>
        <w:r w:rsidRPr="00541AC8">
          <w:t xml:space="preserve"> that for the subsequent seasons the </w:t>
        </w:r>
        <w:r w:rsidRPr="001C0E20">
          <w:t>Generation Resource is proposed to be mothballed</w:t>
        </w:r>
        <w:r w:rsidRPr="00541AC8">
          <w:t>, it will seek an Agreement pursuant to paragraph (4) of Section 6.5.1.1, ERCOT Control Area Authority</w:t>
        </w:r>
        <w:r>
          <w:t xml:space="preserve">, or otherwise seek an agreement based on ERCOT’s general authority to maintain reliability. </w:t>
        </w:r>
      </w:ins>
    </w:p>
    <w:p w14:paraId="0ECA9EBA" w14:textId="75A66675" w:rsidR="002D074B" w:rsidRDefault="002D074B" w:rsidP="002D074B">
      <w:pPr>
        <w:pStyle w:val="List"/>
        <w:rPr>
          <w:ins w:id="91" w:author="ERCOT" w:date="2025-12-11T14:38:00Z" w16du:dateUtc="2025-12-11T20:38:00Z"/>
        </w:rPr>
      </w:pPr>
      <w:ins w:id="92" w:author="ERCOT" w:date="2025-12-11T14:38:00Z" w16du:dateUtc="2025-12-11T20:38:00Z">
        <w:r>
          <w:t>(7)</w:t>
        </w:r>
        <w:r>
          <w:tab/>
          <w:t xml:space="preserve">If the Generation Resource is to be mothballed on a seasonal basis, </w:t>
        </w:r>
        <w:r w:rsidRPr="002F54E0">
          <w:t>the</w:t>
        </w:r>
        <w:r>
          <w:t>n the</w:t>
        </w:r>
        <w:r w:rsidRPr="002F54E0">
          <w:t xml:space="preserve"> Resource Entity may file </w:t>
        </w:r>
        <w:r>
          <w:t xml:space="preserve">such </w:t>
        </w:r>
        <w:r w:rsidRPr="002F54E0">
          <w:t>a complaint with the PUCT under subsection (e)(1) of P.U.C. S</w:t>
        </w:r>
        <w:r w:rsidRPr="0020493C">
          <w:rPr>
            <w:smallCaps/>
          </w:rPr>
          <w:t>ubst</w:t>
        </w:r>
        <w:r w:rsidRPr="002F54E0">
          <w:t>. R. 25.502</w:t>
        </w:r>
      </w:ins>
      <w:ins w:id="93" w:author="ERCOT" w:date="2025-12-19T17:45:00Z" w16du:dateUtc="2025-12-19T23:45:00Z">
        <w:r w:rsidR="000E0AAC">
          <w:t xml:space="preserve">, </w:t>
        </w:r>
        <w:r w:rsidR="000E0AAC" w:rsidRPr="006C71DB">
          <w:t>Pricing Safeguards in Markets Operated by the Electric Reliability Council of Texas</w:t>
        </w:r>
        <w:r w:rsidR="000E0AAC">
          <w:t xml:space="preserve">, </w:t>
        </w:r>
      </w:ins>
      <w:ins w:id="94" w:author="ERCOT" w:date="2025-12-11T14:38:00Z" w16du:dateUtc="2025-12-11T20:38:00Z">
        <w:r>
          <w:t xml:space="preserve">if ERCOT has neither notified the Resource Entity that the continued operation of the Generation Resource is not required nor obtained ERCOT Board approval to enter into an RMR Agreement within 90 days following ERCOT’s receipt of Part I and Part II of </w:t>
        </w:r>
        <w:r w:rsidRPr="003550C8">
          <w:t>the NSO.</w:t>
        </w:r>
      </w:ins>
    </w:p>
    <w:p w14:paraId="2956462A" w14:textId="0734760D" w:rsidR="003212A6" w:rsidRDefault="002D074B" w:rsidP="002D074B">
      <w:pPr>
        <w:pStyle w:val="List"/>
      </w:pPr>
      <w:ins w:id="95" w:author="ERCOT" w:date="2025-12-11T14:38:00Z" w16du:dateUtc="2025-12-11T20:38:00Z">
        <w:r>
          <w:t>(8)</w:t>
        </w:r>
        <w:r>
          <w:tab/>
          <w:t>If</w:t>
        </w:r>
        <w:r w:rsidRPr="00F54D92">
          <w:t xml:space="preserve"> </w:t>
        </w:r>
        <w:r w:rsidRPr="00E03889">
          <w:t>the ERCOT Board approve</w:t>
        </w:r>
        <w:r>
          <w:t>s</w:t>
        </w:r>
        <w:r w:rsidRPr="003550C8">
          <w:t xml:space="preserve"> entering into a</w:t>
        </w:r>
        <w:r>
          <w:t xml:space="preserve"> seasonal</w:t>
        </w:r>
        <w:r w:rsidRPr="003550C8">
          <w:t xml:space="preserve">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RUC commitment until no longer required to do so under subsection (e)(2) of </w:t>
        </w:r>
        <w:r>
          <w:rPr>
            <w:smallCaps/>
          </w:rPr>
          <w:t>P.U.C. Subst. R.</w:t>
        </w:r>
        <w:r>
          <w:t xml:space="preserve"> 25.502.  This paragraph does not apply to a Generation Resource that suspended operations due to a Forced Outage.</w:t>
        </w:r>
      </w:ins>
    </w:p>
    <w:p w14:paraId="5D6D8067" w14:textId="77777777" w:rsidR="007C0971" w:rsidRDefault="007C0971" w:rsidP="007C0971">
      <w:pPr>
        <w:pStyle w:val="H4"/>
      </w:pPr>
      <w:bookmarkStart w:id="96" w:name="_Toc214872209"/>
      <w:commentRangeStart w:id="97"/>
      <w:r w:rsidRPr="00AE0E6D">
        <w:lastRenderedPageBreak/>
        <w:t>3.14.1.9</w:t>
      </w:r>
      <w:commentRangeEnd w:id="97"/>
      <w:r w:rsidR="00EC1C5D">
        <w:rPr>
          <w:rStyle w:val="CommentReference"/>
          <w:b w:val="0"/>
          <w:bCs w:val="0"/>
          <w:snapToGrid/>
        </w:rPr>
        <w:commentReference w:id="97"/>
      </w:r>
      <w:r w:rsidRPr="00AE0E6D">
        <w:tab/>
        <w:t>Generation Resource</w:t>
      </w:r>
      <w:r>
        <w:t>/Energy Storage Resource</w:t>
      </w:r>
      <w:r w:rsidRPr="00AE0E6D">
        <w:t xml:space="preserve"> </w:t>
      </w:r>
      <w:r>
        <w:t>Status</w:t>
      </w:r>
      <w:r w:rsidRPr="00AE0E6D">
        <w:t xml:space="preserve"> Updates</w:t>
      </w:r>
      <w:bookmarkEnd w:id="96"/>
    </w:p>
    <w:p w14:paraId="4CE3E31B" w14:textId="77777777" w:rsidR="007C0971" w:rsidRPr="00BD2069" w:rsidRDefault="007C0971" w:rsidP="007C0971">
      <w:pPr>
        <w:spacing w:after="240"/>
        <w:ind w:left="720" w:hanging="720"/>
      </w:pPr>
      <w:bookmarkStart w:id="98" w:name="_Hlk213928911"/>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5D8C6E08" w14:textId="77777777" w:rsidR="007C0971" w:rsidRPr="00BD2069" w:rsidRDefault="007C0971" w:rsidP="007C0971">
      <w:pPr>
        <w:spacing w:after="240"/>
        <w:ind w:left="720" w:hanging="720"/>
      </w:pPr>
      <w:r w:rsidRPr="00BD2069">
        <w:t>(2)</w:t>
      </w:r>
      <w:r w:rsidRPr="00BD2069">
        <w:tab/>
        <w:t xml:space="preserve">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w:t>
      </w:r>
      <w:proofErr w:type="gramStart"/>
      <w:r w:rsidRPr="00BD2069">
        <w:t>temporarily suspending</w:t>
      </w:r>
      <w:proofErr w:type="gramEnd"/>
      <w:r w:rsidRPr="00BD2069">
        <w:t xml:space="preserve">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6F65FFF8" w14:textId="77777777" w:rsidR="007C0971" w:rsidRPr="00BD2069" w:rsidRDefault="007C0971" w:rsidP="007C0971">
      <w:pPr>
        <w:spacing w:after="240"/>
        <w:ind w:left="720" w:hanging="720"/>
      </w:pPr>
      <w:r w:rsidRPr="00BD2069">
        <w:t>(3)</w:t>
      </w:r>
      <w:r w:rsidRPr="00BD2069">
        <w:tab/>
        <w:t xml:space="preserve">A Mothballed Generation Resource or Mothballed ESR that is not mothballed indefinitely shall </w:t>
      </w:r>
      <w:proofErr w:type="gramStart"/>
      <w:r w:rsidRPr="00BD2069">
        <w:t>remain modeled in all ERCOT systems at all times</w:t>
      </w:r>
      <w:proofErr w:type="gramEnd"/>
      <w:r w:rsidRPr="00BD2069">
        <w:t>, (i.e., will not be flagged as “mothballed” in ERCOT’s models) and, when it is not available, the Resource Entity shall designate the Resource as on Planned Outage in the Outage Scheduler.</w:t>
      </w:r>
    </w:p>
    <w:p w14:paraId="3719CFD8" w14:textId="77777777" w:rsidR="007C0971" w:rsidRPr="00BD2069" w:rsidRDefault="007C0971" w:rsidP="007C0971">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Mothballed ESR to service by completing a Notification of Change of Resource Designation.  </w:t>
      </w:r>
    </w:p>
    <w:p w14:paraId="744769F5" w14:textId="77777777" w:rsidR="007C0971" w:rsidRPr="00BD2069" w:rsidRDefault="007C0971" w:rsidP="007C0971">
      <w:pPr>
        <w:spacing w:after="240"/>
        <w:ind w:left="720" w:hanging="720"/>
      </w:pPr>
      <w:r w:rsidRPr="00BD2069">
        <w:t>(5)</w:t>
      </w:r>
      <w:r w:rsidRPr="00BD2069">
        <w:tab/>
        <w:t>A Resource Entity must submit a Notification of Change of Resource Designation no later than 60 days prior to the conclusion of an RMR Agreement.</w:t>
      </w:r>
    </w:p>
    <w:p w14:paraId="72B8C9B2" w14:textId="77777777" w:rsidR="007C0971" w:rsidRPr="00BD2069" w:rsidRDefault="007C0971" w:rsidP="007C0971">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361EAEDF" w14:textId="77777777" w:rsidR="007C0971" w:rsidRPr="00BD2069" w:rsidRDefault="007C0971" w:rsidP="007C0971">
      <w:pPr>
        <w:spacing w:after="240"/>
        <w:ind w:left="720" w:hanging="720"/>
        <w:rPr>
          <w:iCs/>
        </w:rPr>
      </w:pPr>
      <w:r w:rsidRPr="00BD2069">
        <w:rPr>
          <w:iCs/>
        </w:rPr>
        <w:lastRenderedPageBreak/>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52276891" w14:textId="77777777" w:rsidR="007C0971" w:rsidRPr="00BD2069" w:rsidRDefault="007C0971" w:rsidP="007C0971">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return the Mothballed Generation Resource or </w:t>
      </w:r>
      <w:r w:rsidRPr="00BD2069">
        <w:t>Mothballed ESR</w:t>
      </w:r>
      <w:r w:rsidRPr="00BD2069">
        <w:rPr>
          <w:iCs/>
        </w:rPr>
        <w:t xml:space="preserve"> to year-round operation by completing a Notification of Change of Resource Designation form (Section 22, Attachment H).  </w:t>
      </w:r>
    </w:p>
    <w:p w14:paraId="4CE36E6C" w14:textId="77777777" w:rsidR="007C0971" w:rsidRPr="00BD2069" w:rsidRDefault="007C0971" w:rsidP="007C0971">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4C1006B7" w14:textId="001F83F9" w:rsidR="007C0971" w:rsidRPr="00BD2069" w:rsidRDefault="007C0971" w:rsidP="007C0971">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w:t>
      </w:r>
      <w:del w:id="99" w:author="ERCOT" w:date="2025-12-11T14:49:00Z" w16du:dateUtc="2025-12-11T20:49:00Z">
        <w:r w:rsidRPr="00BD2069" w:rsidDel="007B0E1F">
          <w:rPr>
            <w:iCs/>
          </w:rPr>
          <w:delText>earlier than June 1</w:delText>
        </w:r>
        <w:r w:rsidRPr="00BD2069" w:rsidDel="007B0E1F">
          <w:rPr>
            <w:bCs/>
            <w:vertAlign w:val="superscript"/>
          </w:rPr>
          <w:delText>st</w:delText>
        </w:r>
        <w:r w:rsidRPr="00BD2069" w:rsidDel="007B0E1F">
          <w:rPr>
            <w:iCs/>
          </w:rPr>
          <w:delText xml:space="preserve"> or later than September 30</w:delText>
        </w:r>
        <w:r w:rsidRPr="00BD2069" w:rsidDel="007B0E1F">
          <w:rPr>
            <w:bCs/>
            <w:vertAlign w:val="superscript"/>
          </w:rPr>
          <w:delText>th</w:delText>
        </w:r>
        <w:r w:rsidRPr="00BD2069" w:rsidDel="007B0E1F">
          <w:rPr>
            <w:iCs/>
          </w:rPr>
          <w:delText xml:space="preserve"> </w:delText>
        </w:r>
      </w:del>
      <w:ins w:id="100" w:author="ERCOT" w:date="2025-12-11T14:49:00Z" w16du:dateUtc="2025-12-11T20:49:00Z">
        <w:r w:rsidR="00B11588">
          <w:rPr>
            <w:iCs/>
          </w:rPr>
          <w:t>between March 1</w:t>
        </w:r>
        <w:r w:rsidR="00B11588" w:rsidRPr="00B11588">
          <w:rPr>
            <w:iCs/>
            <w:vertAlign w:val="superscript"/>
          </w:rPr>
          <w:t>st</w:t>
        </w:r>
        <w:r w:rsidR="00B11588">
          <w:rPr>
            <w:iCs/>
          </w:rPr>
          <w:t xml:space="preserve"> and May 31</w:t>
        </w:r>
        <w:r w:rsidR="00B11588" w:rsidRPr="00B11588">
          <w:rPr>
            <w:iCs/>
            <w:vertAlign w:val="superscript"/>
          </w:rPr>
          <w:t>st</w:t>
        </w:r>
        <w:r w:rsidR="00B11588">
          <w:rPr>
            <w:iCs/>
          </w:rPr>
          <w:t xml:space="preserve"> and/or October 1</w:t>
        </w:r>
        <w:r w:rsidR="00B11588" w:rsidRPr="00B11588">
          <w:rPr>
            <w:iCs/>
            <w:vertAlign w:val="superscript"/>
          </w:rPr>
          <w:t>st</w:t>
        </w:r>
        <w:r w:rsidR="00B11588">
          <w:rPr>
            <w:iCs/>
          </w:rPr>
          <w:t xml:space="preserve"> and November 30</w:t>
        </w:r>
        <w:r w:rsidR="00B11588" w:rsidRPr="00B11588">
          <w:rPr>
            <w:iCs/>
            <w:vertAlign w:val="superscript"/>
          </w:rPr>
          <w:t>th</w:t>
        </w:r>
        <w:r w:rsidR="00B11588">
          <w:rPr>
            <w:iCs/>
          </w:rPr>
          <w:t xml:space="preserve"> </w:t>
        </w:r>
      </w:ins>
      <w:r w:rsidRPr="00BD2069">
        <w:rPr>
          <w:iCs/>
        </w:rPr>
        <w:t xml:space="preserve">of any given calendar year.  If ERCOT identifies a specific Resource Entity or QSE with which it will discuss such a request </w:t>
      </w:r>
      <w:proofErr w:type="gramStart"/>
      <w:r w:rsidRPr="00BD2069">
        <w:rPr>
          <w:iCs/>
        </w:rPr>
        <w:t>in an attempt to</w:t>
      </w:r>
      <w:proofErr w:type="gramEnd"/>
      <w:r w:rsidRPr="00BD2069">
        <w:rPr>
          <w:iCs/>
        </w:rPr>
        <w:t xml:space="preserve">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w:t>
      </w:r>
      <w:del w:id="101" w:author="ERCOT" w:date="2025-12-11T14:50:00Z" w16du:dateUtc="2025-12-11T20:50:00Z">
        <w:r w:rsidRPr="00BD2069" w:rsidDel="00627D01">
          <w:rPr>
            <w:iCs/>
          </w:rPr>
          <w:delText xml:space="preserve"> earlier than June 1</w:delText>
        </w:r>
        <w:r w:rsidRPr="00BD2069" w:rsidDel="00627D01">
          <w:rPr>
            <w:bCs/>
            <w:vertAlign w:val="superscript"/>
          </w:rPr>
          <w:delText>st</w:delText>
        </w:r>
        <w:r w:rsidRPr="00BD2069" w:rsidDel="00627D01">
          <w:rPr>
            <w:iCs/>
          </w:rPr>
          <w:delText xml:space="preserve"> or later than September 30</w:delText>
        </w:r>
        <w:r w:rsidRPr="00BD2069" w:rsidDel="00627D01">
          <w:rPr>
            <w:bCs/>
            <w:vertAlign w:val="superscript"/>
          </w:rPr>
          <w:delText>th</w:delText>
        </w:r>
      </w:del>
      <w:ins w:id="102" w:author="ERCOT" w:date="2025-12-11T14:50:00Z" w16du:dateUtc="2025-12-11T20:50:00Z">
        <w:r w:rsidR="00627D01" w:rsidRPr="00627D01">
          <w:rPr>
            <w:iCs/>
          </w:rPr>
          <w:t xml:space="preserve"> </w:t>
        </w:r>
        <w:r w:rsidR="00627D01">
          <w:rPr>
            <w:iCs/>
          </w:rPr>
          <w:t>between March 1</w:t>
        </w:r>
        <w:r w:rsidR="00627D01" w:rsidRPr="00B11588">
          <w:rPr>
            <w:iCs/>
            <w:vertAlign w:val="superscript"/>
          </w:rPr>
          <w:t>st</w:t>
        </w:r>
        <w:r w:rsidR="00627D01">
          <w:rPr>
            <w:iCs/>
          </w:rPr>
          <w:t xml:space="preserve"> and May 31</w:t>
        </w:r>
        <w:r w:rsidR="00627D01" w:rsidRPr="00B11588">
          <w:rPr>
            <w:iCs/>
            <w:vertAlign w:val="superscript"/>
          </w:rPr>
          <w:t>st</w:t>
        </w:r>
        <w:r w:rsidR="00627D01">
          <w:rPr>
            <w:iCs/>
          </w:rPr>
          <w:t xml:space="preserve"> and/or October 1</w:t>
        </w:r>
        <w:r w:rsidR="00627D01" w:rsidRPr="00B11588">
          <w:rPr>
            <w:iCs/>
            <w:vertAlign w:val="superscript"/>
          </w:rPr>
          <w:t>st</w:t>
        </w:r>
        <w:r w:rsidR="00627D01">
          <w:rPr>
            <w:iCs/>
          </w:rPr>
          <w:t xml:space="preserve"> and November 30</w:t>
        </w:r>
        <w:r w:rsidR="00627D01" w:rsidRPr="00B11588">
          <w:rPr>
            <w:iCs/>
            <w:vertAlign w:val="superscript"/>
          </w:rPr>
          <w:t>th</w:t>
        </w:r>
      </w:ins>
      <w:r w:rsidRPr="00BD2069">
        <w:rPr>
          <w:iCs/>
        </w:rPr>
        <w:t>, the Resource Entity shall complete, within two Business Days, a Notification of Change of Resource Designation form (Section 22, Attachment H).</w:t>
      </w:r>
    </w:p>
    <w:p w14:paraId="1DDE8063" w14:textId="55743F0D" w:rsidR="007C0971" w:rsidRPr="00BD2069" w:rsidRDefault="007C0971" w:rsidP="007C0971">
      <w:pPr>
        <w:spacing w:after="240"/>
        <w:ind w:left="720" w:hanging="720"/>
        <w:rPr>
          <w:iCs/>
        </w:rPr>
      </w:pPr>
      <w:r w:rsidRPr="00BD2069">
        <w:t>(11)</w:t>
      </w:r>
      <w:r w:rsidRPr="00BD2069">
        <w:tab/>
        <w:t>If ERCOT and the Resource Entity or QSE cannot reach a mutual agreement to make the Mothballed Generation Resource</w:t>
      </w:r>
      <w:r w:rsidRPr="00BD2069">
        <w:rPr>
          <w:iCs/>
        </w:rPr>
        <w:t xml:space="preserve"> or </w:t>
      </w:r>
      <w:r w:rsidRPr="00BD2069">
        <w:t xml:space="preserve">Mothballed ESR operating under a Seasonal Operation Period available </w:t>
      </w:r>
      <w:del w:id="103" w:author="ERCOT" w:date="2025-12-11T14:50:00Z" w16du:dateUtc="2025-12-11T20:50:00Z">
        <w:r w:rsidRPr="00BD2069" w:rsidDel="00A20256">
          <w:delText>earlier than June 1</w:delText>
        </w:r>
        <w:r w:rsidRPr="00BD2069" w:rsidDel="00A20256">
          <w:rPr>
            <w:bCs/>
            <w:vertAlign w:val="superscript"/>
          </w:rPr>
          <w:delText>st</w:delText>
        </w:r>
        <w:r w:rsidRPr="00BD2069" w:rsidDel="00A20256">
          <w:delText xml:space="preserve"> or later than September 30</w:delText>
        </w:r>
        <w:r w:rsidRPr="00BD2069" w:rsidDel="00A20256">
          <w:rPr>
            <w:bCs/>
            <w:vertAlign w:val="superscript"/>
          </w:rPr>
          <w:delText>th</w:delText>
        </w:r>
        <w:r w:rsidRPr="00BD2069" w:rsidDel="00A20256">
          <w:delText xml:space="preserve"> </w:delText>
        </w:r>
      </w:del>
      <w:ins w:id="104" w:author="ERCOT" w:date="2025-12-11T14:50:00Z" w16du:dateUtc="2025-12-11T20:50:00Z">
        <w:r w:rsidR="00A20256">
          <w:rPr>
            <w:iCs/>
          </w:rPr>
          <w:t>between March 1</w:t>
        </w:r>
        <w:r w:rsidR="00A20256" w:rsidRPr="00B11588">
          <w:rPr>
            <w:iCs/>
            <w:vertAlign w:val="superscript"/>
          </w:rPr>
          <w:t>st</w:t>
        </w:r>
        <w:r w:rsidR="00A20256">
          <w:rPr>
            <w:iCs/>
          </w:rPr>
          <w:t xml:space="preserve"> and May 31</w:t>
        </w:r>
        <w:r w:rsidR="00A20256" w:rsidRPr="00B11588">
          <w:rPr>
            <w:iCs/>
            <w:vertAlign w:val="superscript"/>
          </w:rPr>
          <w:t>st</w:t>
        </w:r>
        <w:r w:rsidR="00A20256">
          <w:rPr>
            <w:iCs/>
          </w:rPr>
          <w:t xml:space="preserve"> and/or October 1</w:t>
        </w:r>
        <w:r w:rsidR="00A20256" w:rsidRPr="00B11588">
          <w:rPr>
            <w:iCs/>
            <w:vertAlign w:val="superscript"/>
          </w:rPr>
          <w:t>st</w:t>
        </w:r>
        <w:r w:rsidR="00A20256">
          <w:rPr>
            <w:iCs/>
          </w:rPr>
          <w:t xml:space="preserve"> and November 30</w:t>
        </w:r>
        <w:r w:rsidR="00A20256" w:rsidRPr="00B11588">
          <w:rPr>
            <w:iCs/>
            <w:vertAlign w:val="superscript"/>
          </w:rPr>
          <w:t>th</w:t>
        </w:r>
      </w:ins>
      <w:ins w:id="105" w:author="ERCOT" w:date="2025-12-11T14:51:00Z" w16du:dateUtc="2025-12-11T20:51:00Z">
        <w:r w:rsidR="00567C83">
          <w:rPr>
            <w:iCs/>
          </w:rPr>
          <w:t xml:space="preserve"> </w:t>
        </w:r>
      </w:ins>
      <w:r w:rsidRPr="00BD2069">
        <w:t xml:space="preserve">of any given calendar year, then ERCOT may exercise its ability to bring the Mothballed Generation Resource </w:t>
      </w:r>
      <w:r w:rsidRPr="00BD2069">
        <w:rPr>
          <w:iCs/>
        </w:rPr>
        <w:t xml:space="preserve">or </w:t>
      </w:r>
      <w:r w:rsidRPr="00BD2069">
        <w:t xml:space="preserve">Mothballed ESR operating under a Seasonal Operating Period into the market under an </w:t>
      </w:r>
      <w:del w:id="106" w:author="ERCOT" w:date="2025-12-11T14:51:00Z" w16du:dateUtc="2025-12-11T20:51:00Z">
        <w:r w:rsidRPr="00BD2069" w:rsidDel="00BE55D3">
          <w:delText xml:space="preserve">RMR </w:delText>
        </w:r>
      </w:del>
      <w:r w:rsidRPr="00BD2069">
        <w:t>Agreement pursuant to paragraph (4) of Section 6.5.1.1, ERCOT Control Area Authority.</w:t>
      </w:r>
    </w:p>
    <w:p w14:paraId="7BF00AA3" w14:textId="77777777" w:rsidR="007C0971" w:rsidRPr="00BD2069" w:rsidRDefault="007C0971" w:rsidP="007C0971">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42D503A7" w14:textId="77777777" w:rsidR="007C0971" w:rsidRPr="00BD2069" w:rsidRDefault="007C0971" w:rsidP="007C0971">
      <w:pPr>
        <w:spacing w:after="240"/>
        <w:ind w:left="720" w:hanging="720"/>
      </w:pPr>
      <w:r w:rsidRPr="00BD2069">
        <w:t>(13)</w:t>
      </w:r>
      <w:r w:rsidRPr="00BD2069">
        <w:tab/>
        <w:t xml:space="preserve">A Resource Entity that submitted an NSO </w:t>
      </w:r>
      <w:proofErr w:type="gramStart"/>
      <w:r w:rsidRPr="00BD2069">
        <w:t>as a result of</w:t>
      </w:r>
      <w:proofErr w:type="gramEnd"/>
      <w:r w:rsidRPr="00BD2069">
        <w:t xml:space="preserve"> a Forced Outage must notify ERCOT of its intent to return to service as soon as practicable by updating its status in </w:t>
      </w:r>
      <w:r w:rsidRPr="00BD2069">
        <w:lastRenderedPageBreak/>
        <w:t>the Outage Scheduler and Current Operating Plan (COP) and is not required to submit a Notification of Change of Resource Designation.</w:t>
      </w:r>
    </w:p>
    <w:p w14:paraId="00FA0200" w14:textId="77777777" w:rsidR="007C0971" w:rsidRPr="00BD2069" w:rsidRDefault="007C0971" w:rsidP="007C0971">
      <w:pPr>
        <w:spacing w:after="240"/>
        <w:ind w:left="720" w:hanging="720"/>
      </w:pPr>
      <w:r w:rsidRPr="00BD2069">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122B75CC" w14:textId="77777777" w:rsidR="007C0971" w:rsidRPr="00BD2069" w:rsidRDefault="007C0971" w:rsidP="007C0971">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w:t>
      </w:r>
      <w:proofErr w:type="gramStart"/>
      <w:r w:rsidRPr="00BD2069">
        <w:t>at a later date</w:t>
      </w:r>
      <w:proofErr w:type="gramEnd"/>
      <w:r w:rsidRPr="00BD2069">
        <w:t xml:space="preserv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2852C4A4" w14:textId="77777777" w:rsidR="007C0971" w:rsidRPr="00BD2069" w:rsidRDefault="007C0971" w:rsidP="007C0971">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0A4E8908" w14:textId="77777777" w:rsidR="007C0971" w:rsidRPr="00BD2069" w:rsidRDefault="007C0971" w:rsidP="007C0971">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01EBB1A5" w14:textId="77777777" w:rsidR="007C0971" w:rsidRPr="00BD2069" w:rsidRDefault="007C0971" w:rsidP="007C0971">
      <w:pPr>
        <w:spacing w:after="240"/>
        <w:ind w:left="1440" w:hanging="720"/>
      </w:pPr>
      <w:r w:rsidRPr="00BD2069">
        <w:lastRenderedPageBreak/>
        <w:t>(b)</w:t>
      </w:r>
      <w:r w:rsidRPr="00BD2069">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741DBB31" w14:textId="322D5D56" w:rsidR="004A5A1F" w:rsidRDefault="007C0971" w:rsidP="00FF0768">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r w:rsidR="009B5A6A">
        <w:t xml:space="preserve"> </w:t>
      </w:r>
    </w:p>
    <w:p w14:paraId="05847E8F" w14:textId="77777777" w:rsidR="004A5A1F" w:rsidRDefault="004A5A1F" w:rsidP="004A5A1F">
      <w:pPr>
        <w:spacing w:before="2400"/>
        <w:jc w:val="center"/>
        <w:rPr>
          <w:b/>
          <w:sz w:val="36"/>
          <w:szCs w:val="36"/>
        </w:rPr>
      </w:pPr>
      <w:r w:rsidRPr="00E63DCB">
        <w:rPr>
          <w:b/>
          <w:sz w:val="36"/>
          <w:szCs w:val="36"/>
        </w:rPr>
        <w:t>E</w:t>
      </w:r>
      <w:r>
        <w:rPr>
          <w:b/>
          <w:sz w:val="36"/>
        </w:rPr>
        <w:t>RCOT Nodal Protocols</w:t>
      </w:r>
    </w:p>
    <w:p w14:paraId="46F7DBE3" w14:textId="77777777" w:rsidR="004A5A1F" w:rsidRDefault="004A5A1F" w:rsidP="004A5A1F">
      <w:pPr>
        <w:jc w:val="center"/>
        <w:rPr>
          <w:b/>
          <w:sz w:val="36"/>
        </w:rPr>
      </w:pPr>
    </w:p>
    <w:p w14:paraId="2DBB6630" w14:textId="77777777" w:rsidR="004A5A1F" w:rsidRDefault="004A5A1F" w:rsidP="004A5A1F">
      <w:pPr>
        <w:jc w:val="center"/>
        <w:rPr>
          <w:b/>
          <w:sz w:val="36"/>
        </w:rPr>
      </w:pPr>
      <w:r>
        <w:rPr>
          <w:b/>
          <w:sz w:val="36"/>
        </w:rPr>
        <w:t>Section 22</w:t>
      </w:r>
    </w:p>
    <w:p w14:paraId="094C074C" w14:textId="77777777" w:rsidR="004A5A1F" w:rsidRDefault="004A5A1F" w:rsidP="004A5A1F">
      <w:pPr>
        <w:jc w:val="center"/>
        <w:rPr>
          <w:b/>
          <w:sz w:val="36"/>
          <w:szCs w:val="36"/>
        </w:rPr>
      </w:pPr>
    </w:p>
    <w:p w14:paraId="44C0A981" w14:textId="77777777" w:rsidR="004A5A1F" w:rsidRDefault="004A5A1F" w:rsidP="004A5A1F">
      <w:pPr>
        <w:spacing w:after="240"/>
        <w:jc w:val="center"/>
        <w:rPr>
          <w:b/>
          <w:sz w:val="36"/>
          <w:szCs w:val="36"/>
        </w:rPr>
      </w:pPr>
      <w:commentRangeStart w:id="107"/>
      <w:r>
        <w:rPr>
          <w:b/>
          <w:sz w:val="36"/>
          <w:szCs w:val="36"/>
        </w:rPr>
        <w:t>Attachment E</w:t>
      </w:r>
      <w:commentRangeEnd w:id="107"/>
      <w:r w:rsidR="00EC1C5D">
        <w:rPr>
          <w:rStyle w:val="CommentReference"/>
        </w:rPr>
        <w:commentReference w:id="107"/>
      </w:r>
      <w:r>
        <w:rPr>
          <w:b/>
          <w:sz w:val="36"/>
          <w:szCs w:val="36"/>
        </w:rPr>
        <w:t>:  Notification of Suspension of Operations</w:t>
      </w:r>
    </w:p>
    <w:p w14:paraId="2E338ADD" w14:textId="77777777" w:rsidR="004A5A1F" w:rsidRDefault="004A5A1F" w:rsidP="004A5A1F">
      <w:pPr>
        <w:jc w:val="center"/>
        <w:outlineLvl w:val="0"/>
        <w:rPr>
          <w:b/>
        </w:rPr>
      </w:pPr>
    </w:p>
    <w:p w14:paraId="0A630154" w14:textId="77777777" w:rsidR="004A5A1F" w:rsidRDefault="004A5A1F" w:rsidP="004A5A1F">
      <w:pPr>
        <w:jc w:val="center"/>
        <w:outlineLvl w:val="0"/>
        <w:rPr>
          <w:b/>
        </w:rPr>
      </w:pPr>
    </w:p>
    <w:p w14:paraId="13369A1B" w14:textId="64C08270" w:rsidR="004A5A1F" w:rsidRDefault="004A5A1F" w:rsidP="004A5A1F">
      <w:pPr>
        <w:tabs>
          <w:tab w:val="left" w:pos="2342"/>
          <w:tab w:val="center" w:pos="4680"/>
        </w:tabs>
        <w:outlineLvl w:val="0"/>
        <w:rPr>
          <w:b/>
        </w:rPr>
      </w:pPr>
      <w:r>
        <w:rPr>
          <w:b/>
        </w:rPr>
        <w:tab/>
      </w:r>
      <w:r>
        <w:rPr>
          <w:b/>
        </w:rPr>
        <w:tab/>
      </w:r>
      <w:del w:id="108" w:author="ERCOT" w:date="2025-12-11T14:54:00Z" w16du:dateUtc="2025-12-11T20:54:00Z">
        <w:r w:rsidDel="00FF0768">
          <w:rPr>
            <w:b/>
          </w:rPr>
          <w:delText>December 5, 2025</w:delText>
        </w:r>
      </w:del>
      <w:ins w:id="109" w:author="ERCOT" w:date="2025-12-11T14:54:00Z" w16du:dateUtc="2025-12-11T20:54:00Z">
        <w:r w:rsidR="00FF0768">
          <w:rPr>
            <w:b/>
          </w:rPr>
          <w:t>TBD</w:t>
        </w:r>
      </w:ins>
    </w:p>
    <w:p w14:paraId="30C2C631" w14:textId="77777777" w:rsidR="004A5A1F" w:rsidRDefault="004A5A1F" w:rsidP="004A5A1F">
      <w:pPr>
        <w:jc w:val="center"/>
        <w:outlineLvl w:val="0"/>
        <w:rPr>
          <w:b/>
        </w:rPr>
      </w:pPr>
    </w:p>
    <w:p w14:paraId="3B3A0B1C" w14:textId="77777777" w:rsidR="004A5A1F" w:rsidRDefault="004A5A1F" w:rsidP="004A5A1F">
      <w:pPr>
        <w:jc w:val="center"/>
        <w:outlineLvl w:val="0"/>
        <w:rPr>
          <w:b/>
        </w:rPr>
      </w:pPr>
    </w:p>
    <w:p w14:paraId="3CC90BB0" w14:textId="77777777" w:rsidR="004A5A1F" w:rsidRDefault="004A5A1F" w:rsidP="004A5A1F">
      <w:pPr>
        <w:jc w:val="center"/>
        <w:rPr>
          <w:b/>
          <w:bCs/>
          <w:i/>
          <w:iCs/>
        </w:rPr>
      </w:pPr>
    </w:p>
    <w:p w14:paraId="07D2229A" w14:textId="77777777" w:rsidR="004A5A1F" w:rsidRDefault="004A5A1F" w:rsidP="004A5A1F">
      <w:pPr>
        <w:jc w:val="center"/>
        <w:rPr>
          <w:b/>
          <w:bCs/>
          <w:i/>
          <w:iCs/>
        </w:rPr>
      </w:pPr>
    </w:p>
    <w:p w14:paraId="2386223F" w14:textId="77777777" w:rsidR="004A5A1F" w:rsidRDefault="004A5A1F" w:rsidP="004A5A1F">
      <w:pPr>
        <w:pBdr>
          <w:top w:val="single" w:sz="4" w:space="1" w:color="auto"/>
        </w:pBdr>
        <w:rPr>
          <w:b/>
          <w:sz w:val="20"/>
        </w:rPr>
      </w:pPr>
    </w:p>
    <w:p w14:paraId="1233B4F1" w14:textId="77777777" w:rsidR="004A5A1F" w:rsidRDefault="004A5A1F" w:rsidP="004A5A1F">
      <w:pPr>
        <w:pStyle w:val="BodyText"/>
        <w:jc w:val="center"/>
        <w:rPr>
          <w:b/>
          <w:sz w:val="28"/>
          <w:szCs w:val="28"/>
        </w:rPr>
      </w:pPr>
      <w:r>
        <w:rPr>
          <w:b/>
          <w:sz w:val="28"/>
          <w:szCs w:val="28"/>
        </w:rPr>
        <w:t>Notification of Suspension of Operations of a Generation Resource or Energy Storage Resource</w:t>
      </w:r>
    </w:p>
    <w:p w14:paraId="64B14CED" w14:textId="77777777" w:rsidR="004A5A1F" w:rsidRDefault="004A5A1F" w:rsidP="004A5A1F">
      <w:pPr>
        <w:pStyle w:val="BodyText"/>
        <w:rPr>
          <w:sz w:val="20"/>
        </w:rPr>
      </w:pPr>
      <w:r>
        <w:rPr>
          <w:sz w:val="20"/>
        </w:rPr>
        <w:t xml:space="preserve">This Notification is required for providing notification of any Generation Resource or Energy Storage Resource (ESR) suspension lasting greater than 180 days.  Information may be inserted electronically to expand the reply spaces as necessary.  </w:t>
      </w:r>
    </w:p>
    <w:p w14:paraId="00E115F7" w14:textId="77777777" w:rsidR="004A5A1F" w:rsidRDefault="004A5A1F" w:rsidP="004A5A1F">
      <w:pPr>
        <w:pStyle w:val="BodyText"/>
        <w:rPr>
          <w:sz w:val="20"/>
        </w:rPr>
      </w:pPr>
      <w:r>
        <w:rPr>
          <w:sz w:val="20"/>
        </w:rPr>
        <w:t xml:space="preserve">The Notification must be signed, notarized and delivered to ERCOT.  Delivery may be accomplished via email to </w:t>
      </w:r>
      <w:hyperlink r:id="rId24" w:history="1">
        <w:r>
          <w:rPr>
            <w:rStyle w:val="Hyperlink"/>
            <w:sz w:val="20"/>
          </w:rPr>
          <w:t>MPRegistration@ercot.com</w:t>
        </w:r>
      </w:hyperlink>
      <w:r>
        <w:rPr>
          <w:sz w:val="20"/>
        </w:rPr>
        <w:t xml:space="preserve"> (if a scanned copy) or via facsimile (Attention: Market Participant Registration) at (512) 225-7079.  </w:t>
      </w:r>
    </w:p>
    <w:p w14:paraId="56144D7E" w14:textId="77777777" w:rsidR="004A5A1F" w:rsidRDefault="004A5A1F" w:rsidP="004A5A1F">
      <w:pPr>
        <w:pStyle w:val="BodyText"/>
        <w:rPr>
          <w:sz w:val="20"/>
        </w:rPr>
      </w:pPr>
      <w:r>
        <w:rPr>
          <w:sz w:val="20"/>
        </w:rPr>
        <w:t>ERCOT may request additional information as reasonably necessary to support operations under the ERCOT Protocols.</w:t>
      </w:r>
    </w:p>
    <w:p w14:paraId="63EDAD6B" w14:textId="77777777" w:rsidR="004A5A1F" w:rsidRPr="00076525" w:rsidRDefault="004A5A1F" w:rsidP="004A5A1F">
      <w:pPr>
        <w:pStyle w:val="BodyText"/>
        <w:rPr>
          <w:b/>
          <w:u w:val="single"/>
        </w:rPr>
      </w:pPr>
      <w:r w:rsidRPr="00076525">
        <w:rPr>
          <w:b/>
          <w:u w:val="single"/>
        </w:rPr>
        <w:lastRenderedPageBreak/>
        <w:t>Part I:</w:t>
      </w:r>
    </w:p>
    <w:p w14:paraId="3022D496" w14:textId="77777777" w:rsidR="004A5A1F" w:rsidRDefault="004A5A1F" w:rsidP="004A5A1F">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3425BDA" w14:textId="77777777" w:rsidR="004A5A1F" w:rsidRDefault="004A5A1F" w:rsidP="004A5A1F">
      <w:pPr>
        <w:pStyle w:val="BodyText"/>
        <w:rPr>
          <w:u w:val="single"/>
        </w:rPr>
      </w:pPr>
      <w:r w:rsidRPr="00076525">
        <w:t>DUNS Number:</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3CAA078" w14:textId="77777777" w:rsidR="004A5A1F" w:rsidRDefault="004A5A1F" w:rsidP="004A5A1F">
      <w:pPr>
        <w:pStyle w:val="BodyText"/>
      </w:pPr>
      <w:r>
        <w:t xml:space="preserve">Resource Site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F7B1979" w14:textId="77777777" w:rsidR="004A5A1F" w:rsidRDefault="004A5A1F" w:rsidP="004A5A1F">
      <w:pPr>
        <w:pStyle w:val="BodyText"/>
      </w:pPr>
      <w:r>
        <w:t xml:space="preserve">Resource Site Location (County):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08D16CA" w14:textId="77777777" w:rsidR="004A5A1F" w:rsidRDefault="004A5A1F" w:rsidP="004A5A1F">
      <w:pPr>
        <w:pStyle w:val="BodyText"/>
      </w:pPr>
      <w:r>
        <w:t xml:space="preserve">Unit Name(s): </w:t>
      </w:r>
      <w:r>
        <w:rPr>
          <w:u w:val="single"/>
        </w:rPr>
        <w:tab/>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FB02983" w14:textId="77777777" w:rsidR="004A5A1F" w:rsidRDefault="004A5A1F" w:rsidP="004A5A1F">
      <w:pPr>
        <w:pStyle w:val="BodyText"/>
      </w:pPr>
      <w:r>
        <w:t xml:space="preserve">Resource Name(s) (Unit Code/Mnemonic):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435502B" w14:textId="77777777" w:rsidR="004A5A1F" w:rsidRDefault="004A5A1F" w:rsidP="004A5A1F">
      <w:pPr>
        <w:pStyle w:val="BodyText"/>
      </w:pPr>
      <w:r>
        <w:t xml:space="preserve">ESI ID: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C5169B2" w14:textId="77777777" w:rsidR="004A5A1F" w:rsidRDefault="004A5A1F" w:rsidP="004A5A1F">
      <w:pPr>
        <w:pStyle w:val="BodyText"/>
      </w:pPr>
      <w:r>
        <w:t xml:space="preserve">Seasonal Net Max Sustainable Rating – Summer (MW):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A50B6F7" w14:textId="77777777" w:rsidR="004A5A1F" w:rsidRDefault="004A5A1F" w:rsidP="004A5A1F">
      <w:pPr>
        <w:pStyle w:val="BodyText"/>
        <w:rPr>
          <w:u w:val="single"/>
        </w:rPr>
      </w:pPr>
      <w:r>
        <w:t>Seasonal Net Minimum Sustainable Rating – Summer (MW):</w:t>
      </w:r>
      <w:r w:rsidRPr="00B20FA0">
        <w:rPr>
          <w:szCs w:val="20"/>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358811C0" w14:textId="77777777" w:rsidR="004A5A1F" w:rsidRDefault="004A5A1F" w:rsidP="004A5A1F">
      <w:pPr>
        <w:pStyle w:val="BodyText"/>
        <w:tabs>
          <w:tab w:val="left" w:pos="8039"/>
          <w:tab w:val="left" w:pos="8759"/>
        </w:tabs>
        <w:kinsoku w:val="0"/>
        <w:overflowPunct w:val="0"/>
        <w:ind w:right="839"/>
        <w:rPr>
          <w:u w:val="single"/>
        </w:rPr>
      </w:pPr>
      <w:r>
        <w:t>T</w:t>
      </w:r>
      <w:r w:rsidRPr="00E1555D">
        <w:t xml:space="preserve">ransmission </w:t>
      </w:r>
      <w:r>
        <w:t>F</w:t>
      </w:r>
      <w:r w:rsidRPr="00E1555D">
        <w:t xml:space="preserve">acilities that will be </w:t>
      </w:r>
      <w:r>
        <w:t xml:space="preserve">deactivated or removed from service as </w:t>
      </w:r>
      <w:r w:rsidRPr="00E1555D">
        <w:t>part of the suspension of operations of the unit</w:t>
      </w:r>
      <w:r>
        <w:t>(s)</w:t>
      </w:r>
      <w:r w:rsidRPr="00E1555D">
        <w:t>:</w:t>
      </w:r>
      <w:r>
        <w:t xml:space="preserve"> </w:t>
      </w:r>
      <w:r w:rsidRPr="0050212E">
        <w:rPr>
          <w:szCs w:val="20"/>
          <w:u w:val="single"/>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p>
    <w:p w14:paraId="401DBB6E" w14:textId="77777777" w:rsidR="004A5A1F" w:rsidRDefault="004A5A1F" w:rsidP="004A5A1F">
      <w:pPr>
        <w:pStyle w:val="BodyText"/>
        <w:spacing w:after="0"/>
        <w:rPr>
          <w:b/>
          <w:u w:val="single"/>
        </w:rPr>
      </w:pPr>
      <w:r>
        <w:rPr>
          <w:b/>
          <w:u w:val="single"/>
        </w:rPr>
        <w:br w:type="page"/>
      </w:r>
    </w:p>
    <w:p w14:paraId="4FAC4C24" w14:textId="77777777" w:rsidR="004A5A1F" w:rsidRPr="000477FF" w:rsidRDefault="004A5A1F" w:rsidP="004A5A1F">
      <w:pPr>
        <w:pStyle w:val="BodyText"/>
        <w:rPr>
          <w:b/>
          <w:u w:val="single"/>
        </w:rPr>
      </w:pPr>
      <w:r>
        <w:rPr>
          <w:b/>
          <w:u w:val="single"/>
        </w:rPr>
        <w:lastRenderedPageBreak/>
        <w:t>Part II:</w:t>
      </w:r>
    </w:p>
    <w:p w14:paraId="1FF1F179" w14:textId="77777777" w:rsidR="004A5A1F" w:rsidRDefault="004A5A1F" w:rsidP="004A5A1F">
      <w:pPr>
        <w:pStyle w:val="BodyText"/>
      </w:pPr>
      <w:r>
        <w:t xml:space="preserve">As of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t>,</w:t>
      </w:r>
      <w:r>
        <w:rPr>
          <w:rStyle w:val="FootnoteReference"/>
        </w:rPr>
        <w:footnoteReference w:id="1"/>
      </w:r>
      <w:r>
        <w:t xml:space="preserve"> the Resource(s) will be limited or unavailable for Dispatch by ERCOT because Resource Entity will [check one]:</w:t>
      </w:r>
    </w:p>
    <w:p w14:paraId="1FC9741E"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decommission and retire the Resource(s) permanently for a reason other than a Forced Outage,</w:t>
      </w:r>
      <w:r>
        <w:rPr>
          <w:rStyle w:val="FootnoteReference"/>
        </w:rPr>
        <w:footnoteReference w:id="2"/>
      </w:r>
    </w:p>
    <w:p w14:paraId="0E786F7A" w14:textId="57E07DC8"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BF4AC3">
        <w:t>suspend operation on a year-round basis (</w:t>
      </w:r>
      <w:r w:rsidRPr="00F67DAB">
        <w:rPr>
          <w:i/>
          <w:iCs/>
        </w:rPr>
        <w:t>i.e.</w:t>
      </w:r>
      <w:r w:rsidRPr="00BF4AC3">
        <w:t>, mothball) and begin operation on a seasonal basis with a Seasonal Operation Period that begins on</w:t>
      </w:r>
      <w:r>
        <w:t xml:space="preserve">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rsidRPr="00BF4AC3">
        <w:t xml:space="preserve"> and ends on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rsidRPr="00BF4AC3">
        <w:t>.  The Seasonal Operation Period must be inclusive of June 1 through September 30</w:t>
      </w:r>
      <w:ins w:id="110" w:author="ERCOT" w:date="2025-12-11T14:57:00Z" w16du:dateUtc="2025-12-11T20:57:00Z">
        <w:r w:rsidR="00C815CD">
          <w:t xml:space="preserve"> and December 1 through February 29</w:t>
        </w:r>
      </w:ins>
      <w:r w:rsidRPr="00BF4AC3">
        <w:t>,</w:t>
      </w:r>
    </w:p>
    <w:p w14:paraId="3D596739"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temporarily suspend operation (</w:t>
      </w:r>
      <w:r>
        <w:rPr>
          <w:i/>
        </w:rPr>
        <w:t>i.e.</w:t>
      </w:r>
      <w:r>
        <w:t xml:space="preserve">, mothball) of the Resource(s) for a period of not less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 and not greater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w:t>
      </w:r>
      <w:r w:rsidRPr="00730F70">
        <w:t xml:space="preserve"> </w:t>
      </w:r>
      <w:r>
        <w:t>due to some reason other than a Forced Outage, or</w:t>
      </w:r>
    </w:p>
    <w:p w14:paraId="29D9CF9F"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indefinitely suspend operation (</w:t>
      </w:r>
      <w:r>
        <w:rPr>
          <w:i/>
        </w:rPr>
        <w:t>i.e.</w:t>
      </w:r>
      <w:r>
        <w:t>, mothball) of the Resource(s).</w:t>
      </w:r>
    </w:p>
    <w:p w14:paraId="23FEDF67" w14:textId="77777777" w:rsidR="004A5A1F" w:rsidRDefault="004A5A1F" w:rsidP="004A5A1F">
      <w:pPr>
        <w:pStyle w:val="List2"/>
        <w:ind w:left="0" w:firstLine="0"/>
      </w:pPr>
      <w:r>
        <w:t xml:space="preserve">On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r>
        <w:t>, the Resource experienced a Forced Outage.  As a result of the Forced Outage, the Resource Entity intends to [check one]:</w:t>
      </w:r>
    </w:p>
    <w:p w14:paraId="03CD47B1"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AF005F">
        <w:t>decommission and retire the Resource(s) permanently</w:t>
      </w:r>
      <w:r>
        <w:t>,</w:t>
      </w:r>
      <w:r>
        <w:rPr>
          <w:rStyle w:val="FootnoteReference"/>
        </w:rPr>
        <w:t>2</w:t>
      </w:r>
      <w:r>
        <w:t xml:space="preserve"> </w:t>
      </w:r>
    </w:p>
    <w:p w14:paraId="7543F989"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temporarily suspend operation of the Resource(s), with an estimated return date of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t>, or</w:t>
      </w:r>
    </w:p>
    <w:p w14:paraId="4BC8EB5D"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indefinitely suspend operation (</w:t>
      </w:r>
      <w:r>
        <w:rPr>
          <w:i/>
        </w:rPr>
        <w:t>i.e.</w:t>
      </w:r>
      <w:r>
        <w:t>, mothball) of the Resource(s).</w:t>
      </w:r>
    </w:p>
    <w:p w14:paraId="75FA2C84" w14:textId="77777777" w:rsidR="004A5A1F" w:rsidRDefault="004A5A1F" w:rsidP="004A5A1F">
      <w:pPr>
        <w:pStyle w:val="BodyText"/>
      </w:pPr>
      <w:r>
        <w:t xml:space="preserve">Check if applicable:  </w:t>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Resource Entity believes that this Resource(s) is inoperable due to emissions limitations or not being repairable. </w:t>
      </w:r>
    </w:p>
    <w:p w14:paraId="198ACD13" w14:textId="77777777" w:rsidR="004A5A1F" w:rsidRDefault="004A5A1F" w:rsidP="004A5A1F">
      <w:pPr>
        <w:pStyle w:val="BodyText"/>
        <w:spacing w:before="120"/>
      </w:pPr>
      <w:r>
        <w:t>Operational and Environmental Limitations (check and describe all that apply):</w:t>
      </w:r>
    </w:p>
    <w:p w14:paraId="7CEA14F6" w14:textId="77777777" w:rsidR="004A5A1F" w:rsidRDefault="004A5A1F" w:rsidP="004A5A1F">
      <w:pPr>
        <w:pStyle w:val="List2"/>
      </w:pPr>
      <w:r>
        <w:t>(a)</w:t>
      </w:r>
      <w:r>
        <w:tab/>
        <w:t>Operational:</w:t>
      </w:r>
    </w:p>
    <w:p w14:paraId="3B331103"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hours of operation: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31206C71"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MWhs: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43ED0869"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starts: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7688A6B"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009328C1" w14:textId="77777777" w:rsidR="004A5A1F" w:rsidRDefault="004A5A1F" w:rsidP="004A5A1F">
      <w:pPr>
        <w:pStyle w:val="List2"/>
      </w:pPr>
      <w:r>
        <w:t>(b)</w:t>
      </w:r>
      <w:r>
        <w:tab/>
        <w:t>Environmental:</w:t>
      </w:r>
    </w:p>
    <w:p w14:paraId="288F2D96" w14:textId="77777777" w:rsidR="004A5A1F" w:rsidRDefault="004A5A1F" w:rsidP="004A5A1F">
      <w:pPr>
        <w:pStyle w:val="List3"/>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NOx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17D4932F" w14:textId="77777777" w:rsidR="004A5A1F" w:rsidRDefault="004A5A1F" w:rsidP="004A5A1F">
      <w:pPr>
        <w:pStyle w:val="List3"/>
        <w:spacing w:after="0"/>
      </w:pPr>
    </w:p>
    <w:p w14:paraId="511F4030"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SO2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36EE45EC"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DFD2DAC" w14:textId="77777777" w:rsidR="004A5A1F" w:rsidRDefault="004A5A1F" w:rsidP="004A5A1F">
      <w:pPr>
        <w:pStyle w:val="List3"/>
        <w:spacing w:after="0"/>
        <w:ind w:left="0" w:firstLine="0"/>
      </w:pPr>
      <w:r>
        <w:br w:type="page"/>
      </w:r>
    </w:p>
    <w:p w14:paraId="24CE0F81" w14:textId="77777777" w:rsidR="004A5A1F" w:rsidRPr="00142D00" w:rsidRDefault="004A5A1F" w:rsidP="004A5A1F">
      <w:pPr>
        <w:pStyle w:val="List3"/>
        <w:spacing w:after="0"/>
        <w:ind w:left="0" w:firstLine="0"/>
      </w:pPr>
      <w:r w:rsidRPr="00076525">
        <w:rPr>
          <w:b/>
          <w:u w:val="single"/>
        </w:rPr>
        <w:lastRenderedPageBreak/>
        <w:t>Part III:</w:t>
      </w:r>
    </w:p>
    <w:p w14:paraId="1035909F" w14:textId="77777777" w:rsidR="004A5A1F" w:rsidRDefault="004A5A1F" w:rsidP="004A5A1F">
      <w:pPr>
        <w:pStyle w:val="BodyTextIndent"/>
        <w:ind w:left="0"/>
      </w:pPr>
    </w:p>
    <w:p w14:paraId="71F9E58C" w14:textId="77777777" w:rsidR="004A5A1F" w:rsidRPr="00AF0BBA" w:rsidRDefault="004A5A1F" w:rsidP="004A5A1F">
      <w:pPr>
        <w:spacing w:after="240"/>
        <w:rPr>
          <w:iCs/>
          <w:szCs w:val="20"/>
        </w:rPr>
      </w:pPr>
      <w:r w:rsidRPr="00AF0BBA">
        <w:rPr>
          <w:iCs/>
          <w:szCs w:val="20"/>
        </w:rPr>
        <w:t xml:space="preserve">Estimated RMR Fuel Adder ($/MMBtu): </w:t>
      </w:r>
      <w:r w:rsidRPr="002D740C">
        <w:rPr>
          <w:szCs w:val="20"/>
          <w:u w:val="single"/>
        </w:rPr>
        <w:fldChar w:fldCharType="begin">
          <w:ffData>
            <w:name w:val=""/>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AE81822" w14:textId="77777777" w:rsidR="004A5A1F" w:rsidRPr="00AF0BBA" w:rsidRDefault="004A5A1F" w:rsidP="004A5A1F">
      <w:pPr>
        <w:rPr>
          <w:szCs w:val="20"/>
        </w:rPr>
      </w:pPr>
      <w:r w:rsidRPr="00AF0BBA">
        <w:rPr>
          <w:szCs w:val="20"/>
        </w:rPr>
        <w:t xml:space="preserve">Proposed Initial Standby Cost ($/hr):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4F295F6" w14:textId="77777777" w:rsidR="004A5A1F" w:rsidRPr="00AF0BBA" w:rsidRDefault="004A5A1F" w:rsidP="004A5A1F">
      <w:pPr>
        <w:rPr>
          <w:szCs w:val="20"/>
        </w:rPr>
      </w:pPr>
    </w:p>
    <w:p w14:paraId="796FCE63" w14:textId="77777777" w:rsidR="004A5A1F" w:rsidRPr="00AF0BBA" w:rsidRDefault="004A5A1F" w:rsidP="004A5A1F">
      <w:pPr>
        <w:spacing w:after="240"/>
      </w:pPr>
      <w:r w:rsidRPr="00AF0BBA">
        <w:t>I understand and agree that this Notification is not confidential and does not constitute Protected Information under the ERCOT Protocols.</w:t>
      </w:r>
    </w:p>
    <w:p w14:paraId="514DABDE" w14:textId="77777777" w:rsidR="004A5A1F" w:rsidRPr="00AF0BBA" w:rsidRDefault="004A5A1F" w:rsidP="004A5A1F">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2BC73FE3" w14:textId="77777777" w:rsidR="004A5A1F" w:rsidRPr="00AF0BBA" w:rsidRDefault="004A5A1F" w:rsidP="004A5A1F">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15EAB1F2" w14:textId="77777777" w:rsidR="004A5A1F" w:rsidRDefault="004A5A1F" w:rsidP="004A5A1F">
      <w:pPr>
        <w:pStyle w:val="BodyText"/>
      </w:pPr>
    </w:p>
    <w:p w14:paraId="67B95984" w14:textId="77777777" w:rsidR="004A5A1F" w:rsidRDefault="004A5A1F" w:rsidP="004A5A1F">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4CAC1D88" w14:textId="77777777" w:rsidR="004A5A1F" w:rsidRDefault="004A5A1F" w:rsidP="004A5A1F">
      <w:pPr>
        <w:pStyle w:val="BodyText"/>
      </w:pPr>
      <w:r>
        <w:t xml:space="preserve">Name: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01F5B890" w14:textId="77777777" w:rsidR="004A5A1F" w:rsidRDefault="004A5A1F" w:rsidP="004A5A1F">
      <w:pPr>
        <w:pStyle w:val="BodyText"/>
      </w:pPr>
      <w:r>
        <w:t xml:space="preserve">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4AB60ABC" w14:textId="77777777" w:rsidR="004A5A1F" w:rsidRDefault="004A5A1F" w:rsidP="004A5A1F">
      <w:pPr>
        <w:pStyle w:val="BodyText"/>
      </w:pPr>
      <w:r>
        <w:t xml:space="preserve">Date: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44C69E66" w14:textId="77777777" w:rsidR="004A5A1F" w:rsidRDefault="004A5A1F" w:rsidP="004A5A1F">
      <w:pPr>
        <w:pStyle w:val="BodyText"/>
      </w:pPr>
      <w:r>
        <w:br w:type="page"/>
      </w:r>
      <w:r>
        <w:lastRenderedPageBreak/>
        <w:t>STATE OF _______________</w:t>
      </w:r>
    </w:p>
    <w:p w14:paraId="12B78035" w14:textId="77777777" w:rsidR="004A5A1F" w:rsidRDefault="004A5A1F" w:rsidP="004A5A1F">
      <w:pPr>
        <w:pStyle w:val="BodyText"/>
      </w:pPr>
      <w:r>
        <w:t>COUNTY OF _____________</w:t>
      </w:r>
    </w:p>
    <w:p w14:paraId="24BE19DE" w14:textId="77777777" w:rsidR="004A5A1F" w:rsidRDefault="004A5A1F" w:rsidP="004A5A1F">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2BF31E5C" w14:textId="77777777" w:rsidR="004A5A1F" w:rsidRDefault="004A5A1F" w:rsidP="004A5A1F">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28E0788E" w14:textId="77777777" w:rsidR="004A5A1F" w:rsidRDefault="004A5A1F" w:rsidP="004A5A1F">
      <w:pPr>
        <w:pStyle w:val="BodyText"/>
        <w:spacing w:line="360" w:lineRule="auto"/>
      </w:pPr>
      <w:r>
        <w:t>SWORN TO AND SUBSCRIBED TO BEFORE ME, the undersigned authority on this the _____ day of ____________, 20__.</w:t>
      </w:r>
    </w:p>
    <w:p w14:paraId="467D9DDA" w14:textId="77777777" w:rsidR="004A5A1F" w:rsidRDefault="004A5A1F" w:rsidP="004A5A1F">
      <w:pPr>
        <w:pStyle w:val="BodyText"/>
        <w:ind w:left="4320"/>
      </w:pPr>
      <w:r>
        <w:t>______________________________</w:t>
      </w:r>
    </w:p>
    <w:p w14:paraId="5C1D8BDC" w14:textId="77777777" w:rsidR="004A5A1F" w:rsidRDefault="004A5A1F" w:rsidP="004A5A1F">
      <w:pPr>
        <w:pStyle w:val="BodyText"/>
        <w:ind w:left="4320"/>
      </w:pPr>
      <w:r>
        <w:t>Notary Public, State of ___________</w:t>
      </w:r>
    </w:p>
    <w:p w14:paraId="748B64B0" w14:textId="77777777" w:rsidR="004A5A1F" w:rsidRDefault="004A5A1F" w:rsidP="004A5A1F">
      <w:pPr>
        <w:pStyle w:val="BodyText"/>
        <w:ind w:left="4320"/>
      </w:pPr>
      <w:r>
        <w:t>My Commission expires __________</w:t>
      </w:r>
    </w:p>
    <w:p w14:paraId="22A2B81D" w14:textId="77777777" w:rsidR="004A5A1F" w:rsidRDefault="004A5A1F" w:rsidP="004A5A1F">
      <w:pPr>
        <w:pStyle w:val="BodyText"/>
      </w:pPr>
    </w:p>
    <w:p w14:paraId="577DF3E5" w14:textId="77777777" w:rsidR="004A5A1F" w:rsidRDefault="004A5A1F" w:rsidP="004A5A1F">
      <w:pPr>
        <w:pStyle w:val="BodyText"/>
      </w:pPr>
    </w:p>
    <w:p w14:paraId="16027D59" w14:textId="77777777" w:rsidR="004A5A1F" w:rsidRDefault="004A5A1F" w:rsidP="004A5A1F">
      <w:pPr>
        <w:pStyle w:val="BodyText"/>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98"/>
    <w:p w14:paraId="704DB610" w14:textId="77777777" w:rsidR="004A5A1F" w:rsidRDefault="004A5A1F" w:rsidP="007C0971">
      <w:pPr>
        <w:spacing w:after="240"/>
        <w:ind w:left="1440" w:hanging="720"/>
      </w:pPr>
    </w:p>
    <w:sectPr w:rsidR="004A5A1F" w:rsidSect="009F5BF4">
      <w:headerReference w:type="default" r:id="rId25"/>
      <w:footerReference w:type="even" r:id="rId26"/>
      <w:footerReference w:type="default" r:id="rId27"/>
      <w:footerReference w:type="first" r:id="rId28"/>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97" w:author="ERCOT Market Rules" w:date="2025-12-19T17:56:00Z" w:initials="BA">
    <w:p w14:paraId="5175D2DF" w14:textId="77777777" w:rsidR="00EC1C5D" w:rsidRDefault="00EC1C5D" w:rsidP="00EC1C5D">
      <w:pPr>
        <w:pStyle w:val="CommentText"/>
      </w:pPr>
      <w:r>
        <w:rPr>
          <w:rStyle w:val="CommentReference"/>
        </w:rPr>
        <w:annotationRef/>
      </w:r>
      <w:r>
        <w:t>Please note NPRR1317 also proposes revisions to this section.</w:t>
      </w:r>
    </w:p>
  </w:comment>
  <w:comment w:id="107" w:author="ERCOT Market Rules" w:date="2025-12-19T17:57:00Z" w:initials="BA">
    <w:p w14:paraId="17C50D93" w14:textId="77777777" w:rsidR="00EC1C5D" w:rsidRDefault="00EC1C5D" w:rsidP="00EC1C5D">
      <w:pPr>
        <w:pStyle w:val="CommentText"/>
      </w:pPr>
      <w:r>
        <w:rPr>
          <w:rStyle w:val="CommentReference"/>
        </w:rPr>
        <w:annotationRef/>
      </w:r>
      <w:r>
        <w:t>Please note NPRR1312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75D2DF" w15:done="0"/>
  <w15:commentEx w15:paraId="17C50D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5F94C76" w16cex:dateUtc="2025-12-19T23:56:00Z"/>
  <w16cex:commentExtensible w16cex:durableId="79EB9E85" w16cex:dateUtc="2025-12-19T2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75D2DF" w16cid:durableId="75F94C76"/>
  <w16cid:commentId w16cid:paraId="17C50D93" w16cid:durableId="79EB9E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1A3F0" w14:textId="77777777" w:rsidR="00F14583" w:rsidRDefault="00F14583">
      <w:r>
        <w:separator/>
      </w:r>
    </w:p>
  </w:endnote>
  <w:endnote w:type="continuationSeparator" w:id="0">
    <w:p w14:paraId="24ED1C42" w14:textId="77777777" w:rsidR="00F14583" w:rsidRDefault="00F14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68E69" w14:textId="14E041E2" w:rsidR="00384BC7" w:rsidRDefault="00EC4093" w:rsidP="00384BC7">
    <w:pPr>
      <w:pStyle w:val="Footer"/>
      <w:tabs>
        <w:tab w:val="clear" w:pos="4320"/>
        <w:tab w:val="clear" w:pos="8640"/>
        <w:tab w:val="right" w:pos="9360"/>
      </w:tabs>
      <w:rPr>
        <w:rFonts w:ascii="Arial" w:hAnsi="Arial" w:cs="Arial"/>
        <w:sz w:val="18"/>
        <w:szCs w:val="18"/>
      </w:rPr>
    </w:pPr>
    <w:r>
      <w:rPr>
        <w:rFonts w:ascii="Arial" w:hAnsi="Arial" w:cs="Arial"/>
        <w:sz w:val="18"/>
        <w:szCs w:val="18"/>
      </w:rPr>
      <w:t>1319</w:t>
    </w:r>
    <w:r w:rsidR="00721D57" w:rsidRPr="00384BC7">
      <w:rPr>
        <w:rFonts w:ascii="Arial" w:hAnsi="Arial" w:cs="Arial"/>
        <w:sz w:val="18"/>
        <w:szCs w:val="18"/>
      </w:rPr>
      <w:t>NPRR-</w:t>
    </w:r>
    <w:r w:rsidR="00D51B78">
      <w:rPr>
        <w:rFonts w:ascii="Arial" w:hAnsi="Arial" w:cs="Arial"/>
        <w:sz w:val="18"/>
        <w:szCs w:val="18"/>
      </w:rPr>
      <w:t>04 PRS Report 011426</w:t>
    </w:r>
    <w:r w:rsidR="00D176CF" w:rsidRPr="00384BC7">
      <w:rPr>
        <w:rFonts w:ascii="Arial" w:hAnsi="Arial" w:cs="Arial"/>
        <w:sz w:val="18"/>
        <w:szCs w:val="18"/>
      </w:rPr>
      <w:tab/>
    </w:r>
  </w:p>
  <w:p w14:paraId="2C571CD2" w14:textId="3136470B" w:rsidR="00D176CF" w:rsidRPr="00384BC7" w:rsidRDefault="00384BC7" w:rsidP="00384BC7">
    <w:pPr>
      <w:pStyle w:val="Footer"/>
      <w:tabs>
        <w:tab w:val="clear" w:pos="4320"/>
        <w:tab w:val="clear" w:pos="8640"/>
        <w:tab w:val="right" w:pos="9360"/>
      </w:tabs>
      <w:rPr>
        <w:rFonts w:ascii="Arial" w:hAnsi="Arial" w:cs="Arial"/>
        <w:sz w:val="18"/>
        <w:szCs w:val="18"/>
      </w:rPr>
    </w:pPr>
    <w:r w:rsidRPr="00384BC7">
      <w:rPr>
        <w:rFonts w:ascii="Arial" w:hAnsi="Arial" w:cs="Arial"/>
        <w:sz w:val="18"/>
        <w:szCs w:val="18"/>
      </w:rPr>
      <w:t>PUBLIC</w:t>
    </w:r>
    <w:r>
      <w:rPr>
        <w:rFonts w:ascii="Arial" w:hAnsi="Arial" w:cs="Arial"/>
        <w:sz w:val="18"/>
        <w:szCs w:val="18"/>
      </w:rPr>
      <w:tab/>
    </w:r>
    <w:r w:rsidR="00D176CF" w:rsidRPr="00384BC7">
      <w:rPr>
        <w:rFonts w:ascii="Arial" w:hAnsi="Arial" w:cs="Arial"/>
        <w:sz w:val="18"/>
        <w:szCs w:val="18"/>
      </w:rPr>
      <w:t xml:space="preserve">Page </w:t>
    </w:r>
    <w:r w:rsidR="00D176CF" w:rsidRPr="00384BC7">
      <w:rPr>
        <w:rFonts w:ascii="Arial" w:hAnsi="Arial" w:cs="Arial"/>
        <w:sz w:val="18"/>
        <w:szCs w:val="18"/>
      </w:rPr>
      <w:fldChar w:fldCharType="begin"/>
    </w:r>
    <w:r w:rsidR="00D176CF" w:rsidRPr="00384BC7">
      <w:rPr>
        <w:rFonts w:ascii="Arial" w:hAnsi="Arial" w:cs="Arial"/>
        <w:sz w:val="18"/>
        <w:szCs w:val="18"/>
      </w:rPr>
      <w:instrText xml:space="preserve"> PAGE </w:instrText>
    </w:r>
    <w:r w:rsidR="00D176CF" w:rsidRPr="00384BC7">
      <w:rPr>
        <w:rFonts w:ascii="Arial" w:hAnsi="Arial" w:cs="Arial"/>
        <w:sz w:val="18"/>
        <w:szCs w:val="18"/>
      </w:rPr>
      <w:fldChar w:fldCharType="separate"/>
    </w:r>
    <w:r w:rsidR="006E4597" w:rsidRPr="00384BC7">
      <w:rPr>
        <w:rFonts w:ascii="Arial" w:hAnsi="Arial" w:cs="Arial"/>
        <w:noProof/>
        <w:sz w:val="18"/>
        <w:szCs w:val="18"/>
      </w:rPr>
      <w:t>1</w:t>
    </w:r>
    <w:r w:rsidR="00D176CF" w:rsidRPr="00384BC7">
      <w:rPr>
        <w:rFonts w:ascii="Arial" w:hAnsi="Arial" w:cs="Arial"/>
        <w:sz w:val="18"/>
        <w:szCs w:val="18"/>
      </w:rPr>
      <w:fldChar w:fldCharType="end"/>
    </w:r>
    <w:r w:rsidR="00D176CF" w:rsidRPr="00384BC7">
      <w:rPr>
        <w:rFonts w:ascii="Arial" w:hAnsi="Arial" w:cs="Arial"/>
        <w:sz w:val="18"/>
        <w:szCs w:val="18"/>
      </w:rPr>
      <w:t xml:space="preserve"> of </w:t>
    </w:r>
    <w:r w:rsidR="00D176CF" w:rsidRPr="00384BC7">
      <w:rPr>
        <w:rFonts w:ascii="Arial" w:hAnsi="Arial" w:cs="Arial"/>
        <w:sz w:val="18"/>
        <w:szCs w:val="18"/>
      </w:rPr>
      <w:fldChar w:fldCharType="begin"/>
    </w:r>
    <w:r w:rsidR="00D176CF" w:rsidRPr="00384BC7">
      <w:rPr>
        <w:rFonts w:ascii="Arial" w:hAnsi="Arial" w:cs="Arial"/>
        <w:sz w:val="18"/>
        <w:szCs w:val="18"/>
      </w:rPr>
      <w:instrText xml:space="preserve"> NUMPAGES </w:instrText>
    </w:r>
    <w:r w:rsidR="00D176CF" w:rsidRPr="00384BC7">
      <w:rPr>
        <w:rFonts w:ascii="Arial" w:hAnsi="Arial" w:cs="Arial"/>
        <w:sz w:val="18"/>
        <w:szCs w:val="18"/>
      </w:rPr>
      <w:fldChar w:fldCharType="separate"/>
    </w:r>
    <w:r w:rsidR="006E4597" w:rsidRPr="00384BC7">
      <w:rPr>
        <w:rFonts w:ascii="Arial" w:hAnsi="Arial" w:cs="Arial"/>
        <w:noProof/>
        <w:sz w:val="18"/>
        <w:szCs w:val="18"/>
      </w:rPr>
      <w:t>2</w:t>
    </w:r>
    <w:r w:rsidR="00D176CF" w:rsidRPr="00384BC7">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15038" w14:textId="77777777" w:rsidR="00F14583" w:rsidRDefault="00F14583">
      <w:r>
        <w:separator/>
      </w:r>
    </w:p>
  </w:footnote>
  <w:footnote w:type="continuationSeparator" w:id="0">
    <w:p w14:paraId="260AD9B7" w14:textId="77777777" w:rsidR="00F14583" w:rsidRDefault="00F14583">
      <w:r>
        <w:continuationSeparator/>
      </w:r>
    </w:p>
  </w:footnote>
  <w:footnote w:id="1">
    <w:p w14:paraId="788F7B0C" w14:textId="77777777" w:rsidR="004A5A1F" w:rsidRDefault="004A5A1F" w:rsidP="004A5A1F">
      <w:pPr>
        <w:pStyle w:val="FootnoteText"/>
      </w:pPr>
      <w:r>
        <w:rPr>
          <w:rStyle w:val="FootnoteReference"/>
        </w:rPr>
        <w:footnoteRef/>
      </w:r>
      <w:r>
        <w:t xml:space="preserve"> Pursuant to Protocol Section 3.14.1.1, Notification of Suspension of Operations, this date must be at least 150 days (or 90 days </w:t>
      </w:r>
      <w:r w:rsidRPr="00C41C27">
        <w:t>if the Resource will mothball and operate under a Seasonal Operation Period)</w:t>
      </w:r>
      <w:r>
        <w:t xml:space="preserve"> from the date ERCOT receives this Notification.</w:t>
      </w:r>
    </w:p>
  </w:footnote>
  <w:footnote w:id="2">
    <w:p w14:paraId="337072A5" w14:textId="77777777" w:rsidR="004A5A1F" w:rsidRDefault="004A5A1F" w:rsidP="004A5A1F">
      <w:pPr>
        <w:pStyle w:val="FootnoteText"/>
      </w:pPr>
      <w:r>
        <w:rPr>
          <w:rStyle w:val="FootnoteReference"/>
        </w:rPr>
        <w:footnoteRef/>
      </w:r>
      <w:r>
        <w:t xml:space="preserve"> ERCOT will remove the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A77BC64" w:rsidR="00D176CF" w:rsidRDefault="00D51B78"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081B64"/>
    <w:multiLevelType w:val="hybridMultilevel"/>
    <w:tmpl w:val="F6EC6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510064"/>
    <w:multiLevelType w:val="multilevel"/>
    <w:tmpl w:val="E2241F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14"/>
  </w:num>
  <w:num w:numId="2" w16cid:durableId="1736123474">
    <w:abstractNumId w:val="10"/>
  </w:num>
  <w:num w:numId="3" w16cid:durableId="1354840513">
    <w:abstractNumId w:val="13"/>
  </w:num>
  <w:num w:numId="4" w16cid:durableId="2082215892">
    <w:abstractNumId w:val="11"/>
  </w:num>
  <w:num w:numId="5" w16cid:durableId="1413431130">
    <w:abstractNumId w:val="9"/>
  </w:num>
  <w:num w:numId="6" w16cid:durableId="1971544396">
    <w:abstractNumId w:val="7"/>
  </w:num>
  <w:num w:numId="7" w16cid:durableId="1722710261">
    <w:abstractNumId w:val="6"/>
  </w:num>
  <w:num w:numId="8" w16cid:durableId="1390224822">
    <w:abstractNumId w:val="5"/>
  </w:num>
  <w:num w:numId="9" w16cid:durableId="338390062">
    <w:abstractNumId w:val="4"/>
  </w:num>
  <w:num w:numId="10" w16cid:durableId="1652515886">
    <w:abstractNumId w:val="8"/>
  </w:num>
  <w:num w:numId="11" w16cid:durableId="395010377">
    <w:abstractNumId w:val="3"/>
  </w:num>
  <w:num w:numId="12" w16cid:durableId="1934701321">
    <w:abstractNumId w:val="2"/>
  </w:num>
  <w:num w:numId="13" w16cid:durableId="91975062">
    <w:abstractNumId w:val="1"/>
  </w:num>
  <w:num w:numId="14" w16cid:durableId="1706710106">
    <w:abstractNumId w:val="0"/>
  </w:num>
  <w:num w:numId="15" w16cid:durableId="1284925995">
    <w:abstractNumId w:val="1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102"/>
    <w:rsid w:val="00006711"/>
    <w:rsid w:val="00014F7A"/>
    <w:rsid w:val="00023414"/>
    <w:rsid w:val="00025216"/>
    <w:rsid w:val="0003282E"/>
    <w:rsid w:val="00054E98"/>
    <w:rsid w:val="00060A5A"/>
    <w:rsid w:val="000636A5"/>
    <w:rsid w:val="00064B44"/>
    <w:rsid w:val="00066526"/>
    <w:rsid w:val="00067FE2"/>
    <w:rsid w:val="00071274"/>
    <w:rsid w:val="0007682E"/>
    <w:rsid w:val="00083C9C"/>
    <w:rsid w:val="000916C8"/>
    <w:rsid w:val="00092656"/>
    <w:rsid w:val="000953D2"/>
    <w:rsid w:val="000A0C4D"/>
    <w:rsid w:val="000A53B1"/>
    <w:rsid w:val="000B55CB"/>
    <w:rsid w:val="000B738C"/>
    <w:rsid w:val="000C5318"/>
    <w:rsid w:val="000D1AEB"/>
    <w:rsid w:val="000D3E64"/>
    <w:rsid w:val="000D516C"/>
    <w:rsid w:val="000E0AAC"/>
    <w:rsid w:val="000E654F"/>
    <w:rsid w:val="000E6D8B"/>
    <w:rsid w:val="000F13C5"/>
    <w:rsid w:val="000F3B34"/>
    <w:rsid w:val="000F52A9"/>
    <w:rsid w:val="00105A36"/>
    <w:rsid w:val="00105EAA"/>
    <w:rsid w:val="001108E6"/>
    <w:rsid w:val="00111194"/>
    <w:rsid w:val="00114334"/>
    <w:rsid w:val="00114C3F"/>
    <w:rsid w:val="0012750A"/>
    <w:rsid w:val="001313B4"/>
    <w:rsid w:val="0013365F"/>
    <w:rsid w:val="00133F10"/>
    <w:rsid w:val="00136964"/>
    <w:rsid w:val="00137E8F"/>
    <w:rsid w:val="00143248"/>
    <w:rsid w:val="0014546D"/>
    <w:rsid w:val="001500D9"/>
    <w:rsid w:val="00152197"/>
    <w:rsid w:val="0015285E"/>
    <w:rsid w:val="00154424"/>
    <w:rsid w:val="00156DB7"/>
    <w:rsid w:val="00157228"/>
    <w:rsid w:val="00160C3C"/>
    <w:rsid w:val="0016255B"/>
    <w:rsid w:val="00164E9B"/>
    <w:rsid w:val="001655F7"/>
    <w:rsid w:val="00176375"/>
    <w:rsid w:val="0017783C"/>
    <w:rsid w:val="0019314C"/>
    <w:rsid w:val="00196FAF"/>
    <w:rsid w:val="001A15B2"/>
    <w:rsid w:val="001A37EA"/>
    <w:rsid w:val="001B0841"/>
    <w:rsid w:val="001B59E9"/>
    <w:rsid w:val="001C5D17"/>
    <w:rsid w:val="001C7FB2"/>
    <w:rsid w:val="001D218B"/>
    <w:rsid w:val="001E5043"/>
    <w:rsid w:val="001F38F0"/>
    <w:rsid w:val="001F75EE"/>
    <w:rsid w:val="00203995"/>
    <w:rsid w:val="00203FD3"/>
    <w:rsid w:val="002112BE"/>
    <w:rsid w:val="00217928"/>
    <w:rsid w:val="00230511"/>
    <w:rsid w:val="00233B2E"/>
    <w:rsid w:val="00237430"/>
    <w:rsid w:val="00242038"/>
    <w:rsid w:val="00246D3A"/>
    <w:rsid w:val="002500E3"/>
    <w:rsid w:val="0025182B"/>
    <w:rsid w:val="00252683"/>
    <w:rsid w:val="00261D7F"/>
    <w:rsid w:val="0026307D"/>
    <w:rsid w:val="00263324"/>
    <w:rsid w:val="00266F9D"/>
    <w:rsid w:val="00276A99"/>
    <w:rsid w:val="00282BDF"/>
    <w:rsid w:val="00286AD9"/>
    <w:rsid w:val="002966F3"/>
    <w:rsid w:val="00296C4D"/>
    <w:rsid w:val="002B3800"/>
    <w:rsid w:val="002B4566"/>
    <w:rsid w:val="002B69F3"/>
    <w:rsid w:val="002B763A"/>
    <w:rsid w:val="002C0D97"/>
    <w:rsid w:val="002D074B"/>
    <w:rsid w:val="002D382A"/>
    <w:rsid w:val="002E1557"/>
    <w:rsid w:val="002E4753"/>
    <w:rsid w:val="002F1EDD"/>
    <w:rsid w:val="002F4546"/>
    <w:rsid w:val="002F7528"/>
    <w:rsid w:val="003013F2"/>
    <w:rsid w:val="0030232A"/>
    <w:rsid w:val="0030694A"/>
    <w:rsid w:val="003069F4"/>
    <w:rsid w:val="00310B5B"/>
    <w:rsid w:val="00317E41"/>
    <w:rsid w:val="003212A6"/>
    <w:rsid w:val="00326D1F"/>
    <w:rsid w:val="003271B6"/>
    <w:rsid w:val="00332D57"/>
    <w:rsid w:val="003458BE"/>
    <w:rsid w:val="00350FF5"/>
    <w:rsid w:val="0035416A"/>
    <w:rsid w:val="00360920"/>
    <w:rsid w:val="00362DFB"/>
    <w:rsid w:val="0036341A"/>
    <w:rsid w:val="0036358C"/>
    <w:rsid w:val="00364E8E"/>
    <w:rsid w:val="00381BC8"/>
    <w:rsid w:val="00384709"/>
    <w:rsid w:val="00384BC7"/>
    <w:rsid w:val="00386C35"/>
    <w:rsid w:val="00394BE7"/>
    <w:rsid w:val="00395F33"/>
    <w:rsid w:val="003A375C"/>
    <w:rsid w:val="003A3D77"/>
    <w:rsid w:val="003B0A74"/>
    <w:rsid w:val="003B186F"/>
    <w:rsid w:val="003B1A86"/>
    <w:rsid w:val="003B35E9"/>
    <w:rsid w:val="003B3BE8"/>
    <w:rsid w:val="003B5AED"/>
    <w:rsid w:val="003C1FAE"/>
    <w:rsid w:val="003C23A7"/>
    <w:rsid w:val="003C269C"/>
    <w:rsid w:val="003C4EB7"/>
    <w:rsid w:val="003C6B7B"/>
    <w:rsid w:val="003C74A2"/>
    <w:rsid w:val="003D181B"/>
    <w:rsid w:val="003D2D03"/>
    <w:rsid w:val="003D7208"/>
    <w:rsid w:val="003D79B5"/>
    <w:rsid w:val="003E287F"/>
    <w:rsid w:val="003E4E5F"/>
    <w:rsid w:val="003E6457"/>
    <w:rsid w:val="003E781A"/>
    <w:rsid w:val="003F2D0C"/>
    <w:rsid w:val="003F3E62"/>
    <w:rsid w:val="003F459B"/>
    <w:rsid w:val="004004EC"/>
    <w:rsid w:val="00400F11"/>
    <w:rsid w:val="004047D1"/>
    <w:rsid w:val="00407FB6"/>
    <w:rsid w:val="00411C27"/>
    <w:rsid w:val="004135BD"/>
    <w:rsid w:val="00414C01"/>
    <w:rsid w:val="00416932"/>
    <w:rsid w:val="004214AF"/>
    <w:rsid w:val="0042743F"/>
    <w:rsid w:val="00427923"/>
    <w:rsid w:val="004302A4"/>
    <w:rsid w:val="004400BE"/>
    <w:rsid w:val="00441ADD"/>
    <w:rsid w:val="004463BA"/>
    <w:rsid w:val="00466FE8"/>
    <w:rsid w:val="004671C3"/>
    <w:rsid w:val="004728A6"/>
    <w:rsid w:val="00472A98"/>
    <w:rsid w:val="004822D4"/>
    <w:rsid w:val="00486FA9"/>
    <w:rsid w:val="00490A7C"/>
    <w:rsid w:val="0049290B"/>
    <w:rsid w:val="00495B25"/>
    <w:rsid w:val="004A22D4"/>
    <w:rsid w:val="004A4451"/>
    <w:rsid w:val="004A5A1F"/>
    <w:rsid w:val="004A5E97"/>
    <w:rsid w:val="004A6F03"/>
    <w:rsid w:val="004B6CBD"/>
    <w:rsid w:val="004C030B"/>
    <w:rsid w:val="004C0C9A"/>
    <w:rsid w:val="004C1A96"/>
    <w:rsid w:val="004D2B7C"/>
    <w:rsid w:val="004D3958"/>
    <w:rsid w:val="004D6EDB"/>
    <w:rsid w:val="004E205C"/>
    <w:rsid w:val="004F44C6"/>
    <w:rsid w:val="004F66C7"/>
    <w:rsid w:val="004F66D9"/>
    <w:rsid w:val="005008DF"/>
    <w:rsid w:val="005045D0"/>
    <w:rsid w:val="00511B79"/>
    <w:rsid w:val="00517F8C"/>
    <w:rsid w:val="00531406"/>
    <w:rsid w:val="00534177"/>
    <w:rsid w:val="00534C6C"/>
    <w:rsid w:val="00536499"/>
    <w:rsid w:val="005365D4"/>
    <w:rsid w:val="00541AC8"/>
    <w:rsid w:val="005433FC"/>
    <w:rsid w:val="00547BD5"/>
    <w:rsid w:val="005522CF"/>
    <w:rsid w:val="00554019"/>
    <w:rsid w:val="00555554"/>
    <w:rsid w:val="005556F5"/>
    <w:rsid w:val="0056080B"/>
    <w:rsid w:val="005633D9"/>
    <w:rsid w:val="0056638C"/>
    <w:rsid w:val="00567067"/>
    <w:rsid w:val="00567C83"/>
    <w:rsid w:val="00574237"/>
    <w:rsid w:val="0058075C"/>
    <w:rsid w:val="005841C0"/>
    <w:rsid w:val="005865E1"/>
    <w:rsid w:val="0059256E"/>
    <w:rsid w:val="0059260F"/>
    <w:rsid w:val="0059622A"/>
    <w:rsid w:val="005A1DF3"/>
    <w:rsid w:val="005C0C4E"/>
    <w:rsid w:val="005D51FA"/>
    <w:rsid w:val="005D6173"/>
    <w:rsid w:val="005E4789"/>
    <w:rsid w:val="005E5074"/>
    <w:rsid w:val="00605D96"/>
    <w:rsid w:val="006117F6"/>
    <w:rsid w:val="00612E4F"/>
    <w:rsid w:val="00613501"/>
    <w:rsid w:val="00615D5E"/>
    <w:rsid w:val="00622E99"/>
    <w:rsid w:val="00623F02"/>
    <w:rsid w:val="00625E5D"/>
    <w:rsid w:val="006264A9"/>
    <w:rsid w:val="00626C51"/>
    <w:rsid w:val="00627608"/>
    <w:rsid w:val="00627D01"/>
    <w:rsid w:val="006314E0"/>
    <w:rsid w:val="00633B11"/>
    <w:rsid w:val="00634CF1"/>
    <w:rsid w:val="006375D7"/>
    <w:rsid w:val="0064063A"/>
    <w:rsid w:val="00640B0B"/>
    <w:rsid w:val="00644552"/>
    <w:rsid w:val="006547EC"/>
    <w:rsid w:val="00657C61"/>
    <w:rsid w:val="006611EB"/>
    <w:rsid w:val="0066370F"/>
    <w:rsid w:val="00663F08"/>
    <w:rsid w:val="00671506"/>
    <w:rsid w:val="00686B18"/>
    <w:rsid w:val="006909BF"/>
    <w:rsid w:val="0069775B"/>
    <w:rsid w:val="006A0784"/>
    <w:rsid w:val="006A260B"/>
    <w:rsid w:val="006A697B"/>
    <w:rsid w:val="006B4DDE"/>
    <w:rsid w:val="006C5867"/>
    <w:rsid w:val="006C733C"/>
    <w:rsid w:val="006D24DF"/>
    <w:rsid w:val="006D52CC"/>
    <w:rsid w:val="006D7CE0"/>
    <w:rsid w:val="006E0605"/>
    <w:rsid w:val="006E4597"/>
    <w:rsid w:val="00712025"/>
    <w:rsid w:val="00712970"/>
    <w:rsid w:val="00721D57"/>
    <w:rsid w:val="00732B3B"/>
    <w:rsid w:val="00734B81"/>
    <w:rsid w:val="00736BC7"/>
    <w:rsid w:val="007412A4"/>
    <w:rsid w:val="00743968"/>
    <w:rsid w:val="0074464C"/>
    <w:rsid w:val="00750126"/>
    <w:rsid w:val="00760C65"/>
    <w:rsid w:val="0078518F"/>
    <w:rsid w:val="00785415"/>
    <w:rsid w:val="00786294"/>
    <w:rsid w:val="00791CB9"/>
    <w:rsid w:val="00792ED9"/>
    <w:rsid w:val="00793130"/>
    <w:rsid w:val="007934E2"/>
    <w:rsid w:val="007935AB"/>
    <w:rsid w:val="007951F7"/>
    <w:rsid w:val="00797CA5"/>
    <w:rsid w:val="00797DEE"/>
    <w:rsid w:val="007A1BE1"/>
    <w:rsid w:val="007A3646"/>
    <w:rsid w:val="007A420B"/>
    <w:rsid w:val="007B0E1F"/>
    <w:rsid w:val="007B3233"/>
    <w:rsid w:val="007B43E1"/>
    <w:rsid w:val="007B4DC8"/>
    <w:rsid w:val="007B5A42"/>
    <w:rsid w:val="007B6029"/>
    <w:rsid w:val="007B6453"/>
    <w:rsid w:val="007C0971"/>
    <w:rsid w:val="007C199B"/>
    <w:rsid w:val="007C20DE"/>
    <w:rsid w:val="007C2E60"/>
    <w:rsid w:val="007C5F44"/>
    <w:rsid w:val="007C7AD7"/>
    <w:rsid w:val="007D3073"/>
    <w:rsid w:val="007D64B9"/>
    <w:rsid w:val="007D72D4"/>
    <w:rsid w:val="007E0452"/>
    <w:rsid w:val="007E3A52"/>
    <w:rsid w:val="007F325E"/>
    <w:rsid w:val="007F4A9C"/>
    <w:rsid w:val="007F6471"/>
    <w:rsid w:val="008010C9"/>
    <w:rsid w:val="00804ABB"/>
    <w:rsid w:val="00804EF2"/>
    <w:rsid w:val="00806394"/>
    <w:rsid w:val="008070C0"/>
    <w:rsid w:val="008114EB"/>
    <w:rsid w:val="00811C12"/>
    <w:rsid w:val="00812164"/>
    <w:rsid w:val="00816704"/>
    <w:rsid w:val="00826C32"/>
    <w:rsid w:val="00827F6E"/>
    <w:rsid w:val="00830A79"/>
    <w:rsid w:val="00830FBB"/>
    <w:rsid w:val="0083554B"/>
    <w:rsid w:val="00835983"/>
    <w:rsid w:val="00835CB2"/>
    <w:rsid w:val="00841033"/>
    <w:rsid w:val="0084157D"/>
    <w:rsid w:val="00845778"/>
    <w:rsid w:val="00853F7C"/>
    <w:rsid w:val="00873AE7"/>
    <w:rsid w:val="00874F1E"/>
    <w:rsid w:val="00880FB9"/>
    <w:rsid w:val="00887E28"/>
    <w:rsid w:val="008909E9"/>
    <w:rsid w:val="00891080"/>
    <w:rsid w:val="00892680"/>
    <w:rsid w:val="008A3F3D"/>
    <w:rsid w:val="008C43F4"/>
    <w:rsid w:val="008D2159"/>
    <w:rsid w:val="008D3EA2"/>
    <w:rsid w:val="008D5C3A"/>
    <w:rsid w:val="008E2870"/>
    <w:rsid w:val="008E32F0"/>
    <w:rsid w:val="008E3604"/>
    <w:rsid w:val="008E48EB"/>
    <w:rsid w:val="008E545D"/>
    <w:rsid w:val="008E6DA2"/>
    <w:rsid w:val="008F2BC9"/>
    <w:rsid w:val="008F6DD5"/>
    <w:rsid w:val="00907B1E"/>
    <w:rsid w:val="0091271F"/>
    <w:rsid w:val="00914BFE"/>
    <w:rsid w:val="00922843"/>
    <w:rsid w:val="009251D1"/>
    <w:rsid w:val="00932E28"/>
    <w:rsid w:val="0093641D"/>
    <w:rsid w:val="00943AFD"/>
    <w:rsid w:val="009457EA"/>
    <w:rsid w:val="00946B9D"/>
    <w:rsid w:val="009539D4"/>
    <w:rsid w:val="00953C57"/>
    <w:rsid w:val="00953E1F"/>
    <w:rsid w:val="00963A51"/>
    <w:rsid w:val="00973AF0"/>
    <w:rsid w:val="009809B3"/>
    <w:rsid w:val="009810CB"/>
    <w:rsid w:val="00983B6E"/>
    <w:rsid w:val="009850B2"/>
    <w:rsid w:val="0099127A"/>
    <w:rsid w:val="00991E9C"/>
    <w:rsid w:val="009936F8"/>
    <w:rsid w:val="009A283C"/>
    <w:rsid w:val="009A3772"/>
    <w:rsid w:val="009A7682"/>
    <w:rsid w:val="009B4761"/>
    <w:rsid w:val="009B5A6A"/>
    <w:rsid w:val="009C22B2"/>
    <w:rsid w:val="009D17A8"/>
    <w:rsid w:val="009D17F0"/>
    <w:rsid w:val="009E2C7C"/>
    <w:rsid w:val="009E455E"/>
    <w:rsid w:val="009E6624"/>
    <w:rsid w:val="009F2FB2"/>
    <w:rsid w:val="009F4D69"/>
    <w:rsid w:val="009F5BF4"/>
    <w:rsid w:val="00A07574"/>
    <w:rsid w:val="00A1152F"/>
    <w:rsid w:val="00A12880"/>
    <w:rsid w:val="00A20256"/>
    <w:rsid w:val="00A2089F"/>
    <w:rsid w:val="00A26DD9"/>
    <w:rsid w:val="00A35A8F"/>
    <w:rsid w:val="00A361DC"/>
    <w:rsid w:val="00A375A4"/>
    <w:rsid w:val="00A42796"/>
    <w:rsid w:val="00A45ED3"/>
    <w:rsid w:val="00A51B85"/>
    <w:rsid w:val="00A5311D"/>
    <w:rsid w:val="00A54837"/>
    <w:rsid w:val="00A550CD"/>
    <w:rsid w:val="00A55E2E"/>
    <w:rsid w:val="00A62865"/>
    <w:rsid w:val="00A647DE"/>
    <w:rsid w:val="00A835BD"/>
    <w:rsid w:val="00A8506E"/>
    <w:rsid w:val="00A93676"/>
    <w:rsid w:val="00A94430"/>
    <w:rsid w:val="00AB2F09"/>
    <w:rsid w:val="00AC4650"/>
    <w:rsid w:val="00AC58BD"/>
    <w:rsid w:val="00AD33DC"/>
    <w:rsid w:val="00AD3B58"/>
    <w:rsid w:val="00AD6476"/>
    <w:rsid w:val="00AF01E8"/>
    <w:rsid w:val="00AF15DD"/>
    <w:rsid w:val="00AF56C6"/>
    <w:rsid w:val="00AF673D"/>
    <w:rsid w:val="00AF6B92"/>
    <w:rsid w:val="00AF7CB2"/>
    <w:rsid w:val="00B02D48"/>
    <w:rsid w:val="00B032E8"/>
    <w:rsid w:val="00B04FE8"/>
    <w:rsid w:val="00B11588"/>
    <w:rsid w:val="00B16F97"/>
    <w:rsid w:val="00B2085D"/>
    <w:rsid w:val="00B20950"/>
    <w:rsid w:val="00B21C63"/>
    <w:rsid w:val="00B3013F"/>
    <w:rsid w:val="00B31E84"/>
    <w:rsid w:val="00B5515D"/>
    <w:rsid w:val="00B57F96"/>
    <w:rsid w:val="00B67892"/>
    <w:rsid w:val="00B722FB"/>
    <w:rsid w:val="00B744E0"/>
    <w:rsid w:val="00B82511"/>
    <w:rsid w:val="00B9183F"/>
    <w:rsid w:val="00B958C9"/>
    <w:rsid w:val="00BA4D33"/>
    <w:rsid w:val="00BB18D2"/>
    <w:rsid w:val="00BB620A"/>
    <w:rsid w:val="00BC2D06"/>
    <w:rsid w:val="00BC6923"/>
    <w:rsid w:val="00BE4604"/>
    <w:rsid w:val="00BE55D3"/>
    <w:rsid w:val="00BF4EB3"/>
    <w:rsid w:val="00BF5D7A"/>
    <w:rsid w:val="00C10A99"/>
    <w:rsid w:val="00C14682"/>
    <w:rsid w:val="00C25E39"/>
    <w:rsid w:val="00C26FDF"/>
    <w:rsid w:val="00C31408"/>
    <w:rsid w:val="00C46265"/>
    <w:rsid w:val="00C51A74"/>
    <w:rsid w:val="00C57EEB"/>
    <w:rsid w:val="00C60457"/>
    <w:rsid w:val="00C63121"/>
    <w:rsid w:val="00C63F15"/>
    <w:rsid w:val="00C7137A"/>
    <w:rsid w:val="00C744EB"/>
    <w:rsid w:val="00C75083"/>
    <w:rsid w:val="00C76860"/>
    <w:rsid w:val="00C815CD"/>
    <w:rsid w:val="00C8532E"/>
    <w:rsid w:val="00C90702"/>
    <w:rsid w:val="00C917FF"/>
    <w:rsid w:val="00C93D89"/>
    <w:rsid w:val="00C94609"/>
    <w:rsid w:val="00C9766A"/>
    <w:rsid w:val="00CA362B"/>
    <w:rsid w:val="00CA3A1A"/>
    <w:rsid w:val="00CA66D4"/>
    <w:rsid w:val="00CB354E"/>
    <w:rsid w:val="00CC3443"/>
    <w:rsid w:val="00CC3D6F"/>
    <w:rsid w:val="00CC4F39"/>
    <w:rsid w:val="00CC5648"/>
    <w:rsid w:val="00CC573C"/>
    <w:rsid w:val="00CC678A"/>
    <w:rsid w:val="00CC6D2E"/>
    <w:rsid w:val="00CD331F"/>
    <w:rsid w:val="00CD35EA"/>
    <w:rsid w:val="00CD4EEB"/>
    <w:rsid w:val="00CD544C"/>
    <w:rsid w:val="00CE042C"/>
    <w:rsid w:val="00CE1D2D"/>
    <w:rsid w:val="00CE4825"/>
    <w:rsid w:val="00CE711B"/>
    <w:rsid w:val="00CE7DCF"/>
    <w:rsid w:val="00CF0C10"/>
    <w:rsid w:val="00CF4256"/>
    <w:rsid w:val="00CF7134"/>
    <w:rsid w:val="00D00FB6"/>
    <w:rsid w:val="00D02E38"/>
    <w:rsid w:val="00D048E9"/>
    <w:rsid w:val="00D04FE8"/>
    <w:rsid w:val="00D0501E"/>
    <w:rsid w:val="00D110A1"/>
    <w:rsid w:val="00D127B7"/>
    <w:rsid w:val="00D12F3F"/>
    <w:rsid w:val="00D1369A"/>
    <w:rsid w:val="00D15770"/>
    <w:rsid w:val="00D176CF"/>
    <w:rsid w:val="00D17AD5"/>
    <w:rsid w:val="00D20634"/>
    <w:rsid w:val="00D2201D"/>
    <w:rsid w:val="00D231CB"/>
    <w:rsid w:val="00D2352D"/>
    <w:rsid w:val="00D23FBF"/>
    <w:rsid w:val="00D24515"/>
    <w:rsid w:val="00D26188"/>
    <w:rsid w:val="00D26523"/>
    <w:rsid w:val="00D271E3"/>
    <w:rsid w:val="00D30584"/>
    <w:rsid w:val="00D31140"/>
    <w:rsid w:val="00D33D15"/>
    <w:rsid w:val="00D35799"/>
    <w:rsid w:val="00D46DBE"/>
    <w:rsid w:val="00D47A80"/>
    <w:rsid w:val="00D51B78"/>
    <w:rsid w:val="00D51D4D"/>
    <w:rsid w:val="00D51E1C"/>
    <w:rsid w:val="00D52E5E"/>
    <w:rsid w:val="00D53829"/>
    <w:rsid w:val="00D57460"/>
    <w:rsid w:val="00D579BC"/>
    <w:rsid w:val="00D64235"/>
    <w:rsid w:val="00D716A0"/>
    <w:rsid w:val="00D76E48"/>
    <w:rsid w:val="00D823F4"/>
    <w:rsid w:val="00D85807"/>
    <w:rsid w:val="00D87349"/>
    <w:rsid w:val="00D91EE9"/>
    <w:rsid w:val="00D930DA"/>
    <w:rsid w:val="00D9627A"/>
    <w:rsid w:val="00D97220"/>
    <w:rsid w:val="00DB18FD"/>
    <w:rsid w:val="00DB48B9"/>
    <w:rsid w:val="00DB5925"/>
    <w:rsid w:val="00DB6A5E"/>
    <w:rsid w:val="00DB7213"/>
    <w:rsid w:val="00DB76EB"/>
    <w:rsid w:val="00DC2E39"/>
    <w:rsid w:val="00DC4078"/>
    <w:rsid w:val="00DC4A05"/>
    <w:rsid w:val="00DC5A5B"/>
    <w:rsid w:val="00DC648D"/>
    <w:rsid w:val="00DD7B82"/>
    <w:rsid w:val="00DE77EA"/>
    <w:rsid w:val="00DE79D9"/>
    <w:rsid w:val="00DF67A0"/>
    <w:rsid w:val="00DF7C92"/>
    <w:rsid w:val="00E07D83"/>
    <w:rsid w:val="00E07F3D"/>
    <w:rsid w:val="00E14D47"/>
    <w:rsid w:val="00E1641C"/>
    <w:rsid w:val="00E20CE3"/>
    <w:rsid w:val="00E2214F"/>
    <w:rsid w:val="00E23DE2"/>
    <w:rsid w:val="00E26708"/>
    <w:rsid w:val="00E27F73"/>
    <w:rsid w:val="00E31BB6"/>
    <w:rsid w:val="00E34958"/>
    <w:rsid w:val="00E34D45"/>
    <w:rsid w:val="00E37AB0"/>
    <w:rsid w:val="00E41F57"/>
    <w:rsid w:val="00E43196"/>
    <w:rsid w:val="00E459CC"/>
    <w:rsid w:val="00E510DC"/>
    <w:rsid w:val="00E53B83"/>
    <w:rsid w:val="00E53F9C"/>
    <w:rsid w:val="00E56034"/>
    <w:rsid w:val="00E63A79"/>
    <w:rsid w:val="00E63DCB"/>
    <w:rsid w:val="00E6522C"/>
    <w:rsid w:val="00E71C39"/>
    <w:rsid w:val="00E73F28"/>
    <w:rsid w:val="00E83BC7"/>
    <w:rsid w:val="00E85130"/>
    <w:rsid w:val="00E96AA4"/>
    <w:rsid w:val="00EA56E6"/>
    <w:rsid w:val="00EA694D"/>
    <w:rsid w:val="00EB669E"/>
    <w:rsid w:val="00EC1C5D"/>
    <w:rsid w:val="00EC335F"/>
    <w:rsid w:val="00EC4093"/>
    <w:rsid w:val="00EC48FB"/>
    <w:rsid w:val="00ED3455"/>
    <w:rsid w:val="00ED3965"/>
    <w:rsid w:val="00EE790A"/>
    <w:rsid w:val="00EF232A"/>
    <w:rsid w:val="00EF2929"/>
    <w:rsid w:val="00F03987"/>
    <w:rsid w:val="00F05A64"/>
    <w:rsid w:val="00F05A69"/>
    <w:rsid w:val="00F12973"/>
    <w:rsid w:val="00F12F52"/>
    <w:rsid w:val="00F14583"/>
    <w:rsid w:val="00F20C17"/>
    <w:rsid w:val="00F21092"/>
    <w:rsid w:val="00F24C2F"/>
    <w:rsid w:val="00F25F9A"/>
    <w:rsid w:val="00F35D44"/>
    <w:rsid w:val="00F43FFD"/>
    <w:rsid w:val="00F44236"/>
    <w:rsid w:val="00F44271"/>
    <w:rsid w:val="00F44A81"/>
    <w:rsid w:val="00F52517"/>
    <w:rsid w:val="00F55B33"/>
    <w:rsid w:val="00F73DEB"/>
    <w:rsid w:val="00F841EE"/>
    <w:rsid w:val="00F9433D"/>
    <w:rsid w:val="00FA57B2"/>
    <w:rsid w:val="00FA57F0"/>
    <w:rsid w:val="00FB509B"/>
    <w:rsid w:val="00FC3D4B"/>
    <w:rsid w:val="00FC6312"/>
    <w:rsid w:val="00FD3CD4"/>
    <w:rsid w:val="00FD7C93"/>
    <w:rsid w:val="00FE07DB"/>
    <w:rsid w:val="00FE36E3"/>
    <w:rsid w:val="00FE6B01"/>
    <w:rsid w:val="00FF0768"/>
    <w:rsid w:val="00FF2609"/>
    <w:rsid w:val="0C9C4937"/>
    <w:rsid w:val="102B4EA0"/>
    <w:rsid w:val="131A130D"/>
    <w:rsid w:val="13E91051"/>
    <w:rsid w:val="16A547A7"/>
    <w:rsid w:val="20D633BD"/>
    <w:rsid w:val="257C9CD1"/>
    <w:rsid w:val="27852805"/>
    <w:rsid w:val="2815A101"/>
    <w:rsid w:val="2C0B0308"/>
    <w:rsid w:val="31E28E37"/>
    <w:rsid w:val="331CD9E6"/>
    <w:rsid w:val="33E8C4EA"/>
    <w:rsid w:val="3F6FDBA6"/>
    <w:rsid w:val="485BB69A"/>
    <w:rsid w:val="49872AD8"/>
    <w:rsid w:val="4BA6AFE9"/>
    <w:rsid w:val="5003B60D"/>
    <w:rsid w:val="5A1750D3"/>
    <w:rsid w:val="5C5ADCD8"/>
    <w:rsid w:val="6A8B1C4D"/>
    <w:rsid w:val="6D21C2D0"/>
    <w:rsid w:val="6E74C960"/>
    <w:rsid w:val="79792673"/>
    <w:rsid w:val="7EE002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9CC3C362-3876-4A20-8440-96C3A8F0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547BD5"/>
    <w:rPr>
      <w:iCs/>
      <w:sz w:val="24"/>
      <w:lang w:val="en-US" w:eastAsia="en-US" w:bidi="ar-SA"/>
    </w:rPr>
  </w:style>
  <w:style w:type="paragraph" w:customStyle="1" w:styleId="Char3">
    <w:name w:val="Char3"/>
    <w:basedOn w:val="Normal"/>
    <w:rsid w:val="00547BD5"/>
    <w:pPr>
      <w:spacing w:after="160" w:line="240" w:lineRule="exact"/>
    </w:pPr>
    <w:rPr>
      <w:rFonts w:ascii="Verdana" w:hAnsi="Verdana"/>
      <w:sz w:val="16"/>
      <w:szCs w:val="20"/>
    </w:rPr>
  </w:style>
  <w:style w:type="character" w:customStyle="1" w:styleId="Heading3Char">
    <w:name w:val="Heading 3 Char"/>
    <w:aliases w:val="h3 Char"/>
    <w:link w:val="Heading3"/>
    <w:rsid w:val="00547BD5"/>
    <w:rPr>
      <w:b/>
      <w:bCs/>
      <w:i/>
      <w:sz w:val="24"/>
    </w:rPr>
  </w:style>
  <w:style w:type="character" w:customStyle="1" w:styleId="Heading4Char">
    <w:name w:val="Heading 4 Char"/>
    <w:aliases w:val="h4 Char"/>
    <w:link w:val="Heading4"/>
    <w:rsid w:val="00547BD5"/>
    <w:rPr>
      <w:b/>
      <w:bCs/>
      <w:snapToGrid w:val="0"/>
      <w:sz w:val="24"/>
    </w:rPr>
  </w:style>
  <w:style w:type="character" w:customStyle="1" w:styleId="InstructionsChar">
    <w:name w:val="Instructions Char"/>
    <w:link w:val="Instructions"/>
    <w:rsid w:val="00547BD5"/>
    <w:rPr>
      <w:b/>
      <w:i/>
      <w:iCs/>
      <w:sz w:val="24"/>
      <w:szCs w:val="24"/>
    </w:rPr>
  </w:style>
  <w:style w:type="character" w:customStyle="1" w:styleId="BodyTextNumberedChar1">
    <w:name w:val="Body Text Numbered Char1"/>
    <w:link w:val="BodyTextNumbered"/>
    <w:rsid w:val="00547BD5"/>
    <w:rPr>
      <w:iCs/>
      <w:sz w:val="24"/>
    </w:rPr>
  </w:style>
  <w:style w:type="paragraph" w:customStyle="1" w:styleId="BodyTextNumbered">
    <w:name w:val="Body Text Numbered"/>
    <w:basedOn w:val="BodyText"/>
    <w:link w:val="BodyTextNumberedChar1"/>
    <w:rsid w:val="00547BD5"/>
    <w:pPr>
      <w:ind w:left="720" w:hanging="720"/>
    </w:pPr>
    <w:rPr>
      <w:iCs/>
      <w:szCs w:val="20"/>
    </w:rPr>
  </w:style>
  <w:style w:type="character" w:customStyle="1" w:styleId="List2Char">
    <w:name w:val="List 2 Char"/>
    <w:aliases w:val=" Char2 Char1"/>
    <w:link w:val="List2"/>
    <w:rsid w:val="00547BD5"/>
    <w:rPr>
      <w:sz w:val="24"/>
    </w:rPr>
  </w:style>
  <w:style w:type="character" w:customStyle="1" w:styleId="H5Char">
    <w:name w:val="H5 Char"/>
    <w:link w:val="H5"/>
    <w:rsid w:val="00547BD5"/>
    <w:rPr>
      <w:b/>
      <w:bCs/>
      <w:i/>
      <w:iCs/>
      <w:sz w:val="24"/>
      <w:szCs w:val="26"/>
    </w:rPr>
  </w:style>
  <w:style w:type="character" w:customStyle="1" w:styleId="H2Char">
    <w:name w:val="H2 Char"/>
    <w:link w:val="H2"/>
    <w:rsid w:val="00547BD5"/>
    <w:rPr>
      <w:b/>
      <w:sz w:val="24"/>
    </w:rPr>
  </w:style>
  <w:style w:type="character" w:customStyle="1" w:styleId="H3Char">
    <w:name w:val="H3 Char"/>
    <w:link w:val="H3"/>
    <w:rsid w:val="00547BD5"/>
    <w:rPr>
      <w:b/>
      <w:bCs/>
      <w:i/>
      <w:sz w:val="24"/>
    </w:rPr>
  </w:style>
  <w:style w:type="character" w:customStyle="1" w:styleId="H4Char">
    <w:name w:val="H4 Char"/>
    <w:link w:val="H4"/>
    <w:rsid w:val="00547BD5"/>
    <w:rPr>
      <w:b/>
      <w:bCs/>
      <w:snapToGrid w:val="0"/>
      <w:sz w:val="24"/>
    </w:rPr>
  </w:style>
  <w:style w:type="character" w:customStyle="1" w:styleId="H6Char">
    <w:name w:val="H6 Char"/>
    <w:link w:val="H6"/>
    <w:rsid w:val="00547BD5"/>
    <w:rPr>
      <w:b/>
      <w:bCs/>
      <w:sz w:val="24"/>
      <w:szCs w:val="22"/>
    </w:rPr>
  </w:style>
  <w:style w:type="character" w:customStyle="1" w:styleId="FormulaBoldChar">
    <w:name w:val="Formula Bold Char"/>
    <w:link w:val="FormulaBold"/>
    <w:rsid w:val="00547BD5"/>
    <w:rPr>
      <w:b/>
      <w:bCs/>
      <w:sz w:val="24"/>
      <w:szCs w:val="24"/>
    </w:rPr>
  </w:style>
  <w:style w:type="character" w:customStyle="1" w:styleId="CharChar1">
    <w:name w:val="Char Char1"/>
    <w:rsid w:val="00547BD5"/>
    <w:rPr>
      <w:b/>
      <w:bCs/>
      <w:i/>
      <w:iCs/>
      <w:sz w:val="24"/>
      <w:szCs w:val="26"/>
      <w:lang w:val="en-US" w:eastAsia="en-US" w:bidi="ar-SA"/>
    </w:rPr>
  </w:style>
  <w:style w:type="character" w:customStyle="1" w:styleId="ListIntroductionChar">
    <w:name w:val="List Introduction Char"/>
    <w:link w:val="ListIntroduction"/>
    <w:rsid w:val="00547BD5"/>
    <w:rPr>
      <w:iCs/>
      <w:sz w:val="24"/>
    </w:rPr>
  </w:style>
  <w:style w:type="character" w:customStyle="1" w:styleId="VariableDefinitionChar">
    <w:name w:val="Variable Definition Char"/>
    <w:link w:val="VariableDefinition"/>
    <w:rsid w:val="00547BD5"/>
    <w:rPr>
      <w:iCs/>
      <w:sz w:val="24"/>
    </w:rPr>
  </w:style>
  <w:style w:type="character" w:customStyle="1" w:styleId="ListSubChar">
    <w:name w:val="List Sub Char"/>
    <w:link w:val="ListSub"/>
    <w:rsid w:val="00547BD5"/>
    <w:rPr>
      <w:sz w:val="24"/>
    </w:rPr>
  </w:style>
  <w:style w:type="paragraph" w:customStyle="1" w:styleId="note">
    <w:name w:val="note"/>
    <w:basedOn w:val="Normal"/>
    <w:rsid w:val="00547BD5"/>
    <w:rPr>
      <w:sz w:val="22"/>
      <w:szCs w:val="20"/>
    </w:rPr>
  </w:style>
  <w:style w:type="paragraph" w:customStyle="1" w:styleId="Default">
    <w:name w:val="Default"/>
    <w:rsid w:val="00547BD5"/>
    <w:pPr>
      <w:autoSpaceDE w:val="0"/>
      <w:autoSpaceDN w:val="0"/>
      <w:adjustRightInd w:val="0"/>
    </w:pPr>
    <w:rPr>
      <w:rFonts w:ascii="Arial" w:hAnsi="Arial" w:cs="Arial"/>
      <w:color w:val="000000"/>
      <w:sz w:val="24"/>
      <w:szCs w:val="24"/>
    </w:rPr>
  </w:style>
  <w:style w:type="paragraph" w:styleId="BlockText">
    <w:name w:val="Block Text"/>
    <w:basedOn w:val="Normal"/>
    <w:rsid w:val="00547BD5"/>
    <w:pPr>
      <w:spacing w:after="120"/>
      <w:ind w:left="1440" w:right="1440"/>
    </w:pPr>
    <w:rPr>
      <w:szCs w:val="20"/>
    </w:rPr>
  </w:style>
  <w:style w:type="character" w:customStyle="1" w:styleId="BulletIndentChar">
    <w:name w:val="Bullet Indent Char"/>
    <w:link w:val="BulletIndent"/>
    <w:rsid w:val="00547BD5"/>
    <w:rPr>
      <w:sz w:val="24"/>
    </w:rPr>
  </w:style>
  <w:style w:type="paragraph" w:styleId="DocumentMap">
    <w:name w:val="Document Map"/>
    <w:basedOn w:val="Normal"/>
    <w:link w:val="DocumentMapChar"/>
    <w:rsid w:val="00547BD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47BD5"/>
    <w:rPr>
      <w:rFonts w:ascii="Tahoma" w:hAnsi="Tahoma" w:cs="Tahoma"/>
      <w:shd w:val="clear" w:color="auto" w:fill="000080"/>
    </w:rPr>
  </w:style>
  <w:style w:type="paragraph" w:customStyle="1" w:styleId="List1">
    <w:name w:val="List1"/>
    <w:basedOn w:val="H4"/>
    <w:rsid w:val="00547BD5"/>
    <w:pPr>
      <w:tabs>
        <w:tab w:val="clear" w:pos="1260"/>
      </w:tabs>
      <w:ind w:left="1440" w:hanging="720"/>
    </w:pPr>
    <w:rPr>
      <w:b w:val="0"/>
      <w:bCs w:val="0"/>
    </w:rPr>
  </w:style>
  <w:style w:type="character" w:customStyle="1" w:styleId="BodyTextNumberedChar">
    <w:name w:val="Body Text Numbered Char"/>
    <w:rsid w:val="00547BD5"/>
    <w:rPr>
      <w:iCs/>
      <w:sz w:val="24"/>
      <w:lang w:val="en-US" w:eastAsia="en-US" w:bidi="ar-SA"/>
    </w:rPr>
  </w:style>
  <w:style w:type="paragraph" w:customStyle="1" w:styleId="Char">
    <w:name w:val="Char"/>
    <w:basedOn w:val="Normal"/>
    <w:rsid w:val="00547BD5"/>
    <w:pPr>
      <w:spacing w:after="160" w:line="240" w:lineRule="exact"/>
    </w:pPr>
    <w:rPr>
      <w:rFonts w:ascii="Verdana" w:hAnsi="Verdana"/>
      <w:sz w:val="16"/>
      <w:szCs w:val="20"/>
    </w:rPr>
  </w:style>
  <w:style w:type="paragraph" w:customStyle="1" w:styleId="Char31">
    <w:name w:val="Char31"/>
    <w:basedOn w:val="Normal"/>
    <w:rsid w:val="00547BD5"/>
    <w:pPr>
      <w:spacing w:after="160" w:line="240" w:lineRule="exact"/>
    </w:pPr>
    <w:rPr>
      <w:rFonts w:ascii="Verdana" w:hAnsi="Verdana"/>
      <w:sz w:val="16"/>
      <w:szCs w:val="20"/>
    </w:rPr>
  </w:style>
  <w:style w:type="character" w:customStyle="1" w:styleId="BodyTextNumberedCharChar">
    <w:name w:val="Body Text Numbered Char Char"/>
    <w:rsid w:val="00547BD5"/>
    <w:rPr>
      <w:iCs/>
      <w:sz w:val="24"/>
      <w:lang w:val="en-US" w:eastAsia="en-US" w:bidi="ar-SA"/>
    </w:rPr>
  </w:style>
  <w:style w:type="character" w:customStyle="1" w:styleId="DeltaViewInsertion">
    <w:name w:val="DeltaView Insertion"/>
    <w:rsid w:val="00547BD5"/>
    <w:rPr>
      <w:color w:val="0000FF"/>
      <w:spacing w:val="0"/>
      <w:u w:val="double"/>
    </w:rPr>
  </w:style>
  <w:style w:type="character" w:customStyle="1" w:styleId="DeltaViewMoveDestination">
    <w:name w:val="DeltaView Move Destination"/>
    <w:rsid w:val="00547BD5"/>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547BD5"/>
    <w:rPr>
      <w:iCs/>
      <w:sz w:val="24"/>
      <w:lang w:val="en-US" w:eastAsia="en-US" w:bidi="ar-SA"/>
    </w:rPr>
  </w:style>
  <w:style w:type="character" w:customStyle="1" w:styleId="BulletChar">
    <w:name w:val="Bullet Char"/>
    <w:link w:val="Bullet"/>
    <w:rsid w:val="00547BD5"/>
    <w:rPr>
      <w:sz w:val="24"/>
    </w:rPr>
  </w:style>
  <w:style w:type="paragraph" w:customStyle="1" w:styleId="Bullet15">
    <w:name w:val="Bullet (1.5)"/>
    <w:basedOn w:val="Normal"/>
    <w:rsid w:val="00547BD5"/>
    <w:pPr>
      <w:tabs>
        <w:tab w:val="num" w:pos="2520"/>
      </w:tabs>
      <w:spacing w:after="120"/>
      <w:ind w:left="2520" w:hanging="720"/>
    </w:pPr>
    <w:rPr>
      <w:szCs w:val="20"/>
    </w:rPr>
  </w:style>
  <w:style w:type="paragraph" w:customStyle="1" w:styleId="BulletCharChar">
    <w:name w:val="Bullet Char Char"/>
    <w:basedOn w:val="Normal"/>
    <w:link w:val="BulletCharCharChar"/>
    <w:rsid w:val="00547BD5"/>
    <w:pPr>
      <w:tabs>
        <w:tab w:val="num" w:pos="450"/>
      </w:tabs>
      <w:spacing w:after="180"/>
      <w:ind w:left="450" w:hanging="360"/>
    </w:pPr>
    <w:rPr>
      <w:szCs w:val="20"/>
    </w:rPr>
  </w:style>
  <w:style w:type="character" w:customStyle="1" w:styleId="BulletCharCharChar">
    <w:name w:val="Bullet Char Char Char"/>
    <w:link w:val="BulletCharChar"/>
    <w:rsid w:val="00547BD5"/>
    <w:rPr>
      <w:sz w:val="24"/>
    </w:rPr>
  </w:style>
  <w:style w:type="character" w:customStyle="1" w:styleId="Char2CharCharCharCharChar">
    <w:name w:val="Char2 Char Char Char Char Char"/>
    <w:aliases w:val=" Char2 Char Char Char"/>
    <w:rsid w:val="00547BD5"/>
    <w:rPr>
      <w:sz w:val="24"/>
      <w:lang w:val="en-US" w:eastAsia="en-US" w:bidi="ar-SA"/>
    </w:rPr>
  </w:style>
  <w:style w:type="character" w:customStyle="1" w:styleId="BodyTextIndentChar">
    <w:name w:val="Body Text Indent Char"/>
    <w:rsid w:val="00547BD5"/>
    <w:rPr>
      <w:iCs/>
      <w:sz w:val="24"/>
      <w:lang w:val="en-US" w:eastAsia="en-US" w:bidi="ar-SA"/>
    </w:rPr>
  </w:style>
  <w:style w:type="paragraph" w:styleId="BodyText2">
    <w:name w:val="Body Text 2"/>
    <w:basedOn w:val="Normal"/>
    <w:link w:val="BodyText2Char"/>
    <w:rsid w:val="00547BD5"/>
    <w:pPr>
      <w:spacing w:after="120" w:line="480" w:lineRule="auto"/>
    </w:pPr>
    <w:rPr>
      <w:szCs w:val="20"/>
    </w:rPr>
  </w:style>
  <w:style w:type="character" w:customStyle="1" w:styleId="BodyText2Char">
    <w:name w:val="Body Text 2 Char"/>
    <w:basedOn w:val="DefaultParagraphFont"/>
    <w:link w:val="BodyText2"/>
    <w:rsid w:val="00547BD5"/>
    <w:rPr>
      <w:sz w:val="24"/>
    </w:rPr>
  </w:style>
  <w:style w:type="paragraph" w:styleId="BodyText3">
    <w:name w:val="Body Text 3"/>
    <w:basedOn w:val="Normal"/>
    <w:link w:val="BodyText3Char"/>
    <w:rsid w:val="00547BD5"/>
    <w:pPr>
      <w:spacing w:after="120"/>
    </w:pPr>
    <w:rPr>
      <w:sz w:val="16"/>
      <w:szCs w:val="16"/>
    </w:rPr>
  </w:style>
  <w:style w:type="character" w:customStyle="1" w:styleId="BodyText3Char">
    <w:name w:val="Body Text 3 Char"/>
    <w:basedOn w:val="DefaultParagraphFont"/>
    <w:link w:val="BodyText3"/>
    <w:rsid w:val="00547BD5"/>
    <w:rPr>
      <w:sz w:val="16"/>
      <w:szCs w:val="16"/>
    </w:rPr>
  </w:style>
  <w:style w:type="paragraph" w:styleId="BodyTextFirstIndent">
    <w:name w:val="Body Text First Indent"/>
    <w:basedOn w:val="BodyText"/>
    <w:link w:val="BodyTextFirstIndentChar"/>
    <w:rsid w:val="00547BD5"/>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basedOn w:val="DefaultParagraphFont"/>
    <w:link w:val="BodyText"/>
    <w:rsid w:val="00547BD5"/>
    <w:rPr>
      <w:sz w:val="24"/>
      <w:szCs w:val="24"/>
    </w:rPr>
  </w:style>
  <w:style w:type="character" w:customStyle="1" w:styleId="BodyTextFirstIndentChar">
    <w:name w:val="Body Text First Indent Char"/>
    <w:basedOn w:val="BodyTextChar1"/>
    <w:link w:val="BodyTextFirstIndent"/>
    <w:rsid w:val="00547BD5"/>
    <w:rPr>
      <w:sz w:val="24"/>
      <w:szCs w:val="24"/>
    </w:rPr>
  </w:style>
  <w:style w:type="paragraph" w:styleId="BodyTextFirstIndent2">
    <w:name w:val="Body Text First Indent 2"/>
    <w:basedOn w:val="BodyTextIndent"/>
    <w:link w:val="BodyTextFirstIndent2Char"/>
    <w:rsid w:val="00547BD5"/>
    <w:pPr>
      <w:spacing w:after="120"/>
      <w:ind w:left="360" w:firstLine="210"/>
    </w:pPr>
    <w:rPr>
      <w:iCs w:val="0"/>
    </w:rPr>
  </w:style>
  <w:style w:type="character" w:customStyle="1" w:styleId="BodyTextIndentChar1">
    <w:name w:val="Body Text Indent Char1"/>
    <w:basedOn w:val="DefaultParagraphFont"/>
    <w:link w:val="BodyTextIndent"/>
    <w:rsid w:val="00547BD5"/>
    <w:rPr>
      <w:iCs/>
      <w:sz w:val="24"/>
    </w:rPr>
  </w:style>
  <w:style w:type="character" w:customStyle="1" w:styleId="BodyTextFirstIndent2Char">
    <w:name w:val="Body Text First Indent 2 Char"/>
    <w:basedOn w:val="BodyTextIndentChar1"/>
    <w:link w:val="BodyTextFirstIndent2"/>
    <w:rsid w:val="00547BD5"/>
    <w:rPr>
      <w:iCs w:val="0"/>
      <w:sz w:val="24"/>
    </w:rPr>
  </w:style>
  <w:style w:type="paragraph" w:styleId="BodyTextIndent2">
    <w:name w:val="Body Text Indent 2"/>
    <w:basedOn w:val="Normal"/>
    <w:link w:val="BodyTextIndent2Char"/>
    <w:rsid w:val="00547BD5"/>
    <w:pPr>
      <w:spacing w:after="120" w:line="480" w:lineRule="auto"/>
      <w:ind w:left="360"/>
    </w:pPr>
    <w:rPr>
      <w:szCs w:val="20"/>
    </w:rPr>
  </w:style>
  <w:style w:type="character" w:customStyle="1" w:styleId="BodyTextIndent2Char">
    <w:name w:val="Body Text Indent 2 Char"/>
    <w:basedOn w:val="DefaultParagraphFont"/>
    <w:link w:val="BodyTextIndent2"/>
    <w:rsid w:val="00547BD5"/>
    <w:rPr>
      <w:sz w:val="24"/>
    </w:rPr>
  </w:style>
  <w:style w:type="paragraph" w:styleId="BodyTextIndent3">
    <w:name w:val="Body Text Indent 3"/>
    <w:basedOn w:val="Normal"/>
    <w:link w:val="BodyTextIndent3Char"/>
    <w:rsid w:val="00547BD5"/>
    <w:pPr>
      <w:spacing w:after="120"/>
      <w:ind w:left="360"/>
    </w:pPr>
    <w:rPr>
      <w:sz w:val="16"/>
      <w:szCs w:val="16"/>
    </w:rPr>
  </w:style>
  <w:style w:type="character" w:customStyle="1" w:styleId="BodyTextIndent3Char">
    <w:name w:val="Body Text Indent 3 Char"/>
    <w:basedOn w:val="DefaultParagraphFont"/>
    <w:link w:val="BodyTextIndent3"/>
    <w:rsid w:val="00547BD5"/>
    <w:rPr>
      <w:sz w:val="16"/>
      <w:szCs w:val="16"/>
    </w:rPr>
  </w:style>
  <w:style w:type="paragraph" w:styleId="Caption">
    <w:name w:val="caption"/>
    <w:basedOn w:val="Normal"/>
    <w:next w:val="Normal"/>
    <w:qFormat/>
    <w:rsid w:val="00547BD5"/>
    <w:rPr>
      <w:b/>
      <w:bCs/>
      <w:sz w:val="20"/>
      <w:szCs w:val="20"/>
    </w:rPr>
  </w:style>
  <w:style w:type="paragraph" w:styleId="Closing">
    <w:name w:val="Closing"/>
    <w:basedOn w:val="Normal"/>
    <w:link w:val="ClosingChar"/>
    <w:rsid w:val="00547BD5"/>
    <w:pPr>
      <w:ind w:left="4320"/>
    </w:pPr>
    <w:rPr>
      <w:szCs w:val="20"/>
    </w:rPr>
  </w:style>
  <w:style w:type="character" w:customStyle="1" w:styleId="ClosingChar">
    <w:name w:val="Closing Char"/>
    <w:basedOn w:val="DefaultParagraphFont"/>
    <w:link w:val="Closing"/>
    <w:rsid w:val="00547BD5"/>
    <w:rPr>
      <w:sz w:val="24"/>
    </w:rPr>
  </w:style>
  <w:style w:type="paragraph" w:styleId="Date">
    <w:name w:val="Date"/>
    <w:basedOn w:val="Normal"/>
    <w:next w:val="Normal"/>
    <w:link w:val="DateChar"/>
    <w:rsid w:val="00547BD5"/>
    <w:rPr>
      <w:szCs w:val="20"/>
    </w:rPr>
  </w:style>
  <w:style w:type="character" w:customStyle="1" w:styleId="DateChar">
    <w:name w:val="Date Char"/>
    <w:basedOn w:val="DefaultParagraphFont"/>
    <w:link w:val="Date"/>
    <w:rsid w:val="00547BD5"/>
    <w:rPr>
      <w:sz w:val="24"/>
    </w:rPr>
  </w:style>
  <w:style w:type="paragraph" w:styleId="E-mailSignature">
    <w:name w:val="E-mail Signature"/>
    <w:basedOn w:val="Normal"/>
    <w:link w:val="E-mailSignatureChar"/>
    <w:rsid w:val="00547BD5"/>
    <w:rPr>
      <w:szCs w:val="20"/>
    </w:rPr>
  </w:style>
  <w:style w:type="character" w:customStyle="1" w:styleId="E-mailSignatureChar">
    <w:name w:val="E-mail Signature Char"/>
    <w:basedOn w:val="DefaultParagraphFont"/>
    <w:link w:val="E-mailSignature"/>
    <w:rsid w:val="00547BD5"/>
    <w:rPr>
      <w:sz w:val="24"/>
    </w:rPr>
  </w:style>
  <w:style w:type="paragraph" w:styleId="EndnoteText">
    <w:name w:val="endnote text"/>
    <w:basedOn w:val="Normal"/>
    <w:link w:val="EndnoteTextChar"/>
    <w:rsid w:val="00547BD5"/>
    <w:rPr>
      <w:sz w:val="20"/>
      <w:szCs w:val="20"/>
    </w:rPr>
  </w:style>
  <w:style w:type="character" w:customStyle="1" w:styleId="EndnoteTextChar">
    <w:name w:val="Endnote Text Char"/>
    <w:basedOn w:val="DefaultParagraphFont"/>
    <w:link w:val="EndnoteText"/>
    <w:rsid w:val="00547BD5"/>
  </w:style>
  <w:style w:type="paragraph" w:styleId="EnvelopeAddress">
    <w:name w:val="envelope address"/>
    <w:basedOn w:val="Normal"/>
    <w:rsid w:val="00547BD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547BD5"/>
    <w:rPr>
      <w:rFonts w:ascii="Arial" w:hAnsi="Arial" w:cs="Arial"/>
      <w:sz w:val="20"/>
      <w:szCs w:val="20"/>
    </w:rPr>
  </w:style>
  <w:style w:type="paragraph" w:styleId="HTMLAddress">
    <w:name w:val="HTML Address"/>
    <w:basedOn w:val="Normal"/>
    <w:link w:val="HTMLAddressChar"/>
    <w:rsid w:val="00547BD5"/>
    <w:rPr>
      <w:i/>
      <w:iCs/>
      <w:szCs w:val="20"/>
    </w:rPr>
  </w:style>
  <w:style w:type="character" w:customStyle="1" w:styleId="HTMLAddressChar">
    <w:name w:val="HTML Address Char"/>
    <w:basedOn w:val="DefaultParagraphFont"/>
    <w:link w:val="HTMLAddress"/>
    <w:rsid w:val="00547BD5"/>
    <w:rPr>
      <w:i/>
      <w:iCs/>
      <w:sz w:val="24"/>
    </w:rPr>
  </w:style>
  <w:style w:type="paragraph" w:styleId="HTMLPreformatted">
    <w:name w:val="HTML Preformatted"/>
    <w:basedOn w:val="Normal"/>
    <w:link w:val="HTMLPreformattedChar"/>
    <w:rsid w:val="00547BD5"/>
    <w:rPr>
      <w:rFonts w:ascii="Courier New" w:hAnsi="Courier New" w:cs="Courier New"/>
      <w:sz w:val="20"/>
      <w:szCs w:val="20"/>
    </w:rPr>
  </w:style>
  <w:style w:type="character" w:customStyle="1" w:styleId="HTMLPreformattedChar">
    <w:name w:val="HTML Preformatted Char"/>
    <w:basedOn w:val="DefaultParagraphFont"/>
    <w:link w:val="HTMLPreformatted"/>
    <w:rsid w:val="00547BD5"/>
    <w:rPr>
      <w:rFonts w:ascii="Courier New" w:hAnsi="Courier New" w:cs="Courier New"/>
    </w:rPr>
  </w:style>
  <w:style w:type="paragraph" w:styleId="Index1">
    <w:name w:val="index 1"/>
    <w:basedOn w:val="Normal"/>
    <w:next w:val="Normal"/>
    <w:autoRedefine/>
    <w:rsid w:val="00547BD5"/>
    <w:pPr>
      <w:ind w:left="240" w:hanging="240"/>
    </w:pPr>
    <w:rPr>
      <w:szCs w:val="20"/>
    </w:rPr>
  </w:style>
  <w:style w:type="paragraph" w:styleId="Index2">
    <w:name w:val="index 2"/>
    <w:basedOn w:val="Normal"/>
    <w:next w:val="Normal"/>
    <w:autoRedefine/>
    <w:rsid w:val="00547BD5"/>
    <w:pPr>
      <w:ind w:left="480" w:hanging="240"/>
    </w:pPr>
    <w:rPr>
      <w:szCs w:val="20"/>
    </w:rPr>
  </w:style>
  <w:style w:type="paragraph" w:styleId="Index3">
    <w:name w:val="index 3"/>
    <w:basedOn w:val="Normal"/>
    <w:next w:val="Normal"/>
    <w:autoRedefine/>
    <w:rsid w:val="00547BD5"/>
    <w:pPr>
      <w:ind w:left="720" w:hanging="240"/>
    </w:pPr>
    <w:rPr>
      <w:szCs w:val="20"/>
    </w:rPr>
  </w:style>
  <w:style w:type="paragraph" w:styleId="Index4">
    <w:name w:val="index 4"/>
    <w:basedOn w:val="Normal"/>
    <w:next w:val="Normal"/>
    <w:autoRedefine/>
    <w:rsid w:val="00547BD5"/>
    <w:pPr>
      <w:ind w:left="960" w:hanging="240"/>
    </w:pPr>
    <w:rPr>
      <w:szCs w:val="20"/>
    </w:rPr>
  </w:style>
  <w:style w:type="paragraph" w:styleId="Index5">
    <w:name w:val="index 5"/>
    <w:basedOn w:val="Normal"/>
    <w:next w:val="Normal"/>
    <w:autoRedefine/>
    <w:rsid w:val="00547BD5"/>
    <w:pPr>
      <w:ind w:left="1200" w:hanging="240"/>
    </w:pPr>
    <w:rPr>
      <w:szCs w:val="20"/>
    </w:rPr>
  </w:style>
  <w:style w:type="paragraph" w:styleId="Index6">
    <w:name w:val="index 6"/>
    <w:basedOn w:val="Normal"/>
    <w:next w:val="Normal"/>
    <w:autoRedefine/>
    <w:rsid w:val="00547BD5"/>
    <w:pPr>
      <w:ind w:left="1440" w:hanging="240"/>
    </w:pPr>
    <w:rPr>
      <w:szCs w:val="20"/>
    </w:rPr>
  </w:style>
  <w:style w:type="paragraph" w:styleId="Index7">
    <w:name w:val="index 7"/>
    <w:basedOn w:val="Normal"/>
    <w:next w:val="Normal"/>
    <w:autoRedefine/>
    <w:rsid w:val="00547BD5"/>
    <w:pPr>
      <w:ind w:left="1680" w:hanging="240"/>
    </w:pPr>
    <w:rPr>
      <w:szCs w:val="20"/>
    </w:rPr>
  </w:style>
  <w:style w:type="paragraph" w:styleId="Index8">
    <w:name w:val="index 8"/>
    <w:basedOn w:val="Normal"/>
    <w:next w:val="Normal"/>
    <w:autoRedefine/>
    <w:rsid w:val="00547BD5"/>
    <w:pPr>
      <w:ind w:left="1920" w:hanging="240"/>
    </w:pPr>
    <w:rPr>
      <w:szCs w:val="20"/>
    </w:rPr>
  </w:style>
  <w:style w:type="paragraph" w:styleId="Index9">
    <w:name w:val="index 9"/>
    <w:basedOn w:val="Normal"/>
    <w:next w:val="Normal"/>
    <w:autoRedefine/>
    <w:rsid w:val="00547BD5"/>
    <w:pPr>
      <w:ind w:left="2160" w:hanging="240"/>
    </w:pPr>
    <w:rPr>
      <w:szCs w:val="20"/>
    </w:rPr>
  </w:style>
  <w:style w:type="paragraph" w:styleId="IndexHeading">
    <w:name w:val="index heading"/>
    <w:basedOn w:val="Normal"/>
    <w:next w:val="Index1"/>
    <w:rsid w:val="00547BD5"/>
    <w:rPr>
      <w:rFonts w:ascii="Arial" w:hAnsi="Arial" w:cs="Arial"/>
      <w:b/>
      <w:bCs/>
      <w:szCs w:val="20"/>
    </w:rPr>
  </w:style>
  <w:style w:type="paragraph" w:styleId="List4">
    <w:name w:val="List 4"/>
    <w:basedOn w:val="Normal"/>
    <w:rsid w:val="00547BD5"/>
    <w:pPr>
      <w:ind w:left="1440" w:hanging="360"/>
    </w:pPr>
    <w:rPr>
      <w:szCs w:val="20"/>
    </w:rPr>
  </w:style>
  <w:style w:type="paragraph" w:styleId="List5">
    <w:name w:val="List 5"/>
    <w:basedOn w:val="Normal"/>
    <w:rsid w:val="00547BD5"/>
    <w:pPr>
      <w:ind w:left="1800" w:hanging="360"/>
    </w:pPr>
    <w:rPr>
      <w:szCs w:val="20"/>
    </w:rPr>
  </w:style>
  <w:style w:type="paragraph" w:styleId="ListBullet">
    <w:name w:val="List Bullet"/>
    <w:basedOn w:val="Normal"/>
    <w:rsid w:val="00547BD5"/>
    <w:pPr>
      <w:numPr>
        <w:numId w:val="5"/>
      </w:numPr>
      <w:tabs>
        <w:tab w:val="clear" w:pos="360"/>
      </w:tabs>
      <w:ind w:left="0" w:firstLine="0"/>
    </w:pPr>
    <w:rPr>
      <w:szCs w:val="20"/>
    </w:rPr>
  </w:style>
  <w:style w:type="paragraph" w:styleId="ListBullet2">
    <w:name w:val="List Bullet 2"/>
    <w:basedOn w:val="Normal"/>
    <w:rsid w:val="00547BD5"/>
    <w:pPr>
      <w:numPr>
        <w:numId w:val="6"/>
      </w:numPr>
      <w:tabs>
        <w:tab w:val="clear" w:pos="720"/>
      </w:tabs>
      <w:ind w:left="0" w:firstLine="0"/>
    </w:pPr>
    <w:rPr>
      <w:szCs w:val="20"/>
    </w:rPr>
  </w:style>
  <w:style w:type="paragraph" w:styleId="ListBullet3">
    <w:name w:val="List Bullet 3"/>
    <w:basedOn w:val="Normal"/>
    <w:rsid w:val="00547BD5"/>
    <w:pPr>
      <w:numPr>
        <w:numId w:val="7"/>
      </w:numPr>
      <w:tabs>
        <w:tab w:val="clear" w:pos="1080"/>
      </w:tabs>
      <w:ind w:left="0" w:firstLine="0"/>
    </w:pPr>
    <w:rPr>
      <w:szCs w:val="20"/>
    </w:rPr>
  </w:style>
  <w:style w:type="paragraph" w:styleId="ListBullet4">
    <w:name w:val="List Bullet 4"/>
    <w:basedOn w:val="Normal"/>
    <w:rsid w:val="00547BD5"/>
    <w:pPr>
      <w:numPr>
        <w:numId w:val="8"/>
      </w:numPr>
      <w:tabs>
        <w:tab w:val="clear" w:pos="1440"/>
      </w:tabs>
      <w:ind w:left="0" w:firstLine="0"/>
    </w:pPr>
    <w:rPr>
      <w:szCs w:val="20"/>
    </w:rPr>
  </w:style>
  <w:style w:type="paragraph" w:styleId="ListBullet5">
    <w:name w:val="List Bullet 5"/>
    <w:basedOn w:val="Normal"/>
    <w:rsid w:val="00547BD5"/>
    <w:pPr>
      <w:numPr>
        <w:numId w:val="9"/>
      </w:numPr>
      <w:tabs>
        <w:tab w:val="clear" w:pos="1800"/>
      </w:tabs>
      <w:ind w:left="0" w:firstLine="0"/>
    </w:pPr>
    <w:rPr>
      <w:szCs w:val="20"/>
    </w:rPr>
  </w:style>
  <w:style w:type="paragraph" w:styleId="ListContinue">
    <w:name w:val="List Continue"/>
    <w:basedOn w:val="Normal"/>
    <w:rsid w:val="00547BD5"/>
    <w:pPr>
      <w:spacing w:after="120"/>
      <w:ind w:left="360"/>
    </w:pPr>
    <w:rPr>
      <w:szCs w:val="20"/>
    </w:rPr>
  </w:style>
  <w:style w:type="paragraph" w:styleId="ListContinue2">
    <w:name w:val="List Continue 2"/>
    <w:basedOn w:val="Normal"/>
    <w:rsid w:val="00547BD5"/>
    <w:pPr>
      <w:spacing w:after="120"/>
      <w:ind w:left="720"/>
    </w:pPr>
    <w:rPr>
      <w:szCs w:val="20"/>
    </w:rPr>
  </w:style>
  <w:style w:type="paragraph" w:styleId="ListContinue3">
    <w:name w:val="List Continue 3"/>
    <w:basedOn w:val="Normal"/>
    <w:rsid w:val="00547BD5"/>
    <w:pPr>
      <w:spacing w:after="120"/>
      <w:ind w:left="1080"/>
    </w:pPr>
    <w:rPr>
      <w:szCs w:val="20"/>
    </w:rPr>
  </w:style>
  <w:style w:type="paragraph" w:styleId="ListContinue4">
    <w:name w:val="List Continue 4"/>
    <w:basedOn w:val="Normal"/>
    <w:rsid w:val="00547BD5"/>
    <w:pPr>
      <w:spacing w:after="120"/>
      <w:ind w:left="1440"/>
    </w:pPr>
    <w:rPr>
      <w:szCs w:val="20"/>
    </w:rPr>
  </w:style>
  <w:style w:type="paragraph" w:styleId="ListContinue5">
    <w:name w:val="List Continue 5"/>
    <w:basedOn w:val="Normal"/>
    <w:rsid w:val="00547BD5"/>
    <w:pPr>
      <w:spacing w:after="120"/>
      <w:ind w:left="1800"/>
    </w:pPr>
    <w:rPr>
      <w:szCs w:val="20"/>
    </w:rPr>
  </w:style>
  <w:style w:type="paragraph" w:styleId="ListNumber">
    <w:name w:val="List Number"/>
    <w:basedOn w:val="Normal"/>
    <w:rsid w:val="00547BD5"/>
    <w:pPr>
      <w:numPr>
        <w:numId w:val="10"/>
      </w:numPr>
      <w:tabs>
        <w:tab w:val="clear" w:pos="360"/>
      </w:tabs>
      <w:ind w:left="0" w:firstLine="0"/>
    </w:pPr>
    <w:rPr>
      <w:szCs w:val="20"/>
    </w:rPr>
  </w:style>
  <w:style w:type="paragraph" w:styleId="ListNumber2">
    <w:name w:val="List Number 2"/>
    <w:basedOn w:val="Normal"/>
    <w:rsid w:val="00547BD5"/>
    <w:pPr>
      <w:numPr>
        <w:numId w:val="11"/>
      </w:numPr>
      <w:tabs>
        <w:tab w:val="clear" w:pos="720"/>
      </w:tabs>
      <w:ind w:left="0" w:firstLine="0"/>
    </w:pPr>
    <w:rPr>
      <w:szCs w:val="20"/>
    </w:rPr>
  </w:style>
  <w:style w:type="paragraph" w:styleId="ListNumber3">
    <w:name w:val="List Number 3"/>
    <w:basedOn w:val="Normal"/>
    <w:rsid w:val="00547BD5"/>
    <w:pPr>
      <w:numPr>
        <w:numId w:val="12"/>
      </w:numPr>
      <w:tabs>
        <w:tab w:val="clear" w:pos="1080"/>
      </w:tabs>
      <w:ind w:left="0" w:firstLine="0"/>
    </w:pPr>
    <w:rPr>
      <w:szCs w:val="20"/>
    </w:rPr>
  </w:style>
  <w:style w:type="paragraph" w:styleId="ListNumber4">
    <w:name w:val="List Number 4"/>
    <w:basedOn w:val="Normal"/>
    <w:rsid w:val="00547BD5"/>
    <w:pPr>
      <w:numPr>
        <w:numId w:val="13"/>
      </w:numPr>
      <w:tabs>
        <w:tab w:val="clear" w:pos="1440"/>
      </w:tabs>
      <w:ind w:left="0" w:firstLine="0"/>
    </w:pPr>
    <w:rPr>
      <w:szCs w:val="20"/>
    </w:rPr>
  </w:style>
  <w:style w:type="paragraph" w:styleId="ListNumber5">
    <w:name w:val="List Number 5"/>
    <w:basedOn w:val="Normal"/>
    <w:rsid w:val="00547BD5"/>
    <w:pPr>
      <w:numPr>
        <w:numId w:val="14"/>
      </w:numPr>
      <w:tabs>
        <w:tab w:val="clear" w:pos="1800"/>
      </w:tabs>
      <w:ind w:left="0" w:firstLine="0"/>
    </w:pPr>
    <w:rPr>
      <w:szCs w:val="20"/>
    </w:rPr>
  </w:style>
  <w:style w:type="paragraph" w:styleId="MacroText">
    <w:name w:val="macro"/>
    <w:link w:val="MacroTextChar"/>
    <w:rsid w:val="00547B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547BD5"/>
    <w:rPr>
      <w:rFonts w:ascii="Courier New" w:hAnsi="Courier New" w:cs="Courier New"/>
    </w:rPr>
  </w:style>
  <w:style w:type="paragraph" w:styleId="MessageHeader">
    <w:name w:val="Message Header"/>
    <w:basedOn w:val="Normal"/>
    <w:link w:val="MessageHeaderChar"/>
    <w:rsid w:val="00547BD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547BD5"/>
    <w:rPr>
      <w:rFonts w:ascii="Arial" w:hAnsi="Arial" w:cs="Arial"/>
      <w:sz w:val="24"/>
      <w:szCs w:val="24"/>
      <w:shd w:val="pct20" w:color="auto" w:fill="auto"/>
    </w:rPr>
  </w:style>
  <w:style w:type="paragraph" w:styleId="NormalIndent">
    <w:name w:val="Normal Indent"/>
    <w:basedOn w:val="Normal"/>
    <w:rsid w:val="00547BD5"/>
    <w:pPr>
      <w:ind w:left="720"/>
    </w:pPr>
    <w:rPr>
      <w:szCs w:val="20"/>
    </w:rPr>
  </w:style>
  <w:style w:type="paragraph" w:styleId="NoteHeading">
    <w:name w:val="Note Heading"/>
    <w:basedOn w:val="Normal"/>
    <w:next w:val="Normal"/>
    <w:link w:val="NoteHeadingChar"/>
    <w:rsid w:val="00547BD5"/>
    <w:rPr>
      <w:szCs w:val="20"/>
    </w:rPr>
  </w:style>
  <w:style w:type="character" w:customStyle="1" w:styleId="NoteHeadingChar">
    <w:name w:val="Note Heading Char"/>
    <w:basedOn w:val="DefaultParagraphFont"/>
    <w:link w:val="NoteHeading"/>
    <w:rsid w:val="00547BD5"/>
    <w:rPr>
      <w:sz w:val="24"/>
    </w:rPr>
  </w:style>
  <w:style w:type="paragraph" w:styleId="PlainText">
    <w:name w:val="Plain Text"/>
    <w:basedOn w:val="Normal"/>
    <w:link w:val="PlainTextChar"/>
    <w:rsid w:val="00547BD5"/>
    <w:rPr>
      <w:rFonts w:ascii="Courier New" w:hAnsi="Courier New" w:cs="Courier New"/>
      <w:sz w:val="20"/>
      <w:szCs w:val="20"/>
    </w:rPr>
  </w:style>
  <w:style w:type="character" w:customStyle="1" w:styleId="PlainTextChar">
    <w:name w:val="Plain Text Char"/>
    <w:basedOn w:val="DefaultParagraphFont"/>
    <w:link w:val="PlainText"/>
    <w:rsid w:val="00547BD5"/>
    <w:rPr>
      <w:rFonts w:ascii="Courier New" w:hAnsi="Courier New" w:cs="Courier New"/>
    </w:rPr>
  </w:style>
  <w:style w:type="paragraph" w:styleId="Salutation">
    <w:name w:val="Salutation"/>
    <w:basedOn w:val="Normal"/>
    <w:next w:val="Normal"/>
    <w:link w:val="SalutationChar"/>
    <w:rsid w:val="00547BD5"/>
    <w:rPr>
      <w:szCs w:val="20"/>
    </w:rPr>
  </w:style>
  <w:style w:type="character" w:customStyle="1" w:styleId="SalutationChar">
    <w:name w:val="Salutation Char"/>
    <w:basedOn w:val="DefaultParagraphFont"/>
    <w:link w:val="Salutation"/>
    <w:rsid w:val="00547BD5"/>
    <w:rPr>
      <w:sz w:val="24"/>
    </w:rPr>
  </w:style>
  <w:style w:type="paragraph" w:styleId="Signature">
    <w:name w:val="Signature"/>
    <w:basedOn w:val="Normal"/>
    <w:link w:val="SignatureChar"/>
    <w:rsid w:val="00547BD5"/>
    <w:pPr>
      <w:ind w:left="4320"/>
    </w:pPr>
    <w:rPr>
      <w:szCs w:val="20"/>
    </w:rPr>
  </w:style>
  <w:style w:type="character" w:customStyle="1" w:styleId="SignatureChar">
    <w:name w:val="Signature Char"/>
    <w:basedOn w:val="DefaultParagraphFont"/>
    <w:link w:val="Signature"/>
    <w:rsid w:val="00547BD5"/>
    <w:rPr>
      <w:sz w:val="24"/>
    </w:rPr>
  </w:style>
  <w:style w:type="paragraph" w:styleId="Subtitle">
    <w:name w:val="Subtitle"/>
    <w:basedOn w:val="Normal"/>
    <w:link w:val="SubtitleChar"/>
    <w:qFormat/>
    <w:rsid w:val="00547BD5"/>
    <w:pPr>
      <w:spacing w:after="60"/>
      <w:jc w:val="center"/>
      <w:outlineLvl w:val="1"/>
    </w:pPr>
    <w:rPr>
      <w:rFonts w:ascii="Arial" w:hAnsi="Arial" w:cs="Arial"/>
    </w:rPr>
  </w:style>
  <w:style w:type="character" w:customStyle="1" w:styleId="SubtitleChar">
    <w:name w:val="Subtitle Char"/>
    <w:basedOn w:val="DefaultParagraphFont"/>
    <w:link w:val="Subtitle"/>
    <w:rsid w:val="00547BD5"/>
    <w:rPr>
      <w:rFonts w:ascii="Arial" w:hAnsi="Arial" w:cs="Arial"/>
      <w:sz w:val="24"/>
      <w:szCs w:val="24"/>
    </w:rPr>
  </w:style>
  <w:style w:type="paragraph" w:styleId="TableofAuthorities">
    <w:name w:val="table of authorities"/>
    <w:basedOn w:val="Normal"/>
    <w:next w:val="Normal"/>
    <w:rsid w:val="00547BD5"/>
    <w:pPr>
      <w:ind w:left="240" w:hanging="240"/>
    </w:pPr>
    <w:rPr>
      <w:szCs w:val="20"/>
    </w:rPr>
  </w:style>
  <w:style w:type="paragraph" w:styleId="TableofFigures">
    <w:name w:val="table of figures"/>
    <w:basedOn w:val="Normal"/>
    <w:next w:val="Normal"/>
    <w:rsid w:val="00547BD5"/>
    <w:rPr>
      <w:szCs w:val="20"/>
    </w:rPr>
  </w:style>
  <w:style w:type="paragraph" w:styleId="Title">
    <w:name w:val="Title"/>
    <w:basedOn w:val="Normal"/>
    <w:link w:val="TitleChar"/>
    <w:qFormat/>
    <w:rsid w:val="00547BD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47BD5"/>
    <w:rPr>
      <w:rFonts w:ascii="Arial" w:hAnsi="Arial" w:cs="Arial"/>
      <w:b/>
      <w:bCs/>
      <w:kern w:val="28"/>
      <w:sz w:val="32"/>
      <w:szCs w:val="32"/>
    </w:rPr>
  </w:style>
  <w:style w:type="paragraph" w:styleId="TOAHeading">
    <w:name w:val="toa heading"/>
    <w:basedOn w:val="Normal"/>
    <w:next w:val="Normal"/>
    <w:rsid w:val="00547BD5"/>
    <w:pPr>
      <w:spacing w:before="120"/>
    </w:pPr>
    <w:rPr>
      <w:rFonts w:ascii="Arial" w:hAnsi="Arial" w:cs="Arial"/>
      <w:b/>
      <w:bCs/>
    </w:rPr>
  </w:style>
  <w:style w:type="paragraph" w:customStyle="1" w:styleId="Char11">
    <w:name w:val="Char11"/>
    <w:basedOn w:val="Normal"/>
    <w:rsid w:val="00547BD5"/>
    <w:pPr>
      <w:spacing w:after="160" w:line="240" w:lineRule="exact"/>
    </w:pPr>
    <w:rPr>
      <w:rFonts w:ascii="Verdana" w:hAnsi="Verdana"/>
      <w:sz w:val="16"/>
      <w:szCs w:val="20"/>
    </w:rPr>
  </w:style>
  <w:style w:type="paragraph" w:customStyle="1" w:styleId="Char4">
    <w:name w:val="Char4"/>
    <w:basedOn w:val="Normal"/>
    <w:rsid w:val="00547BD5"/>
    <w:pPr>
      <w:spacing w:after="160" w:line="240" w:lineRule="exact"/>
    </w:pPr>
    <w:rPr>
      <w:rFonts w:ascii="Verdana" w:hAnsi="Verdana"/>
      <w:sz w:val="16"/>
      <w:szCs w:val="20"/>
    </w:rPr>
  </w:style>
  <w:style w:type="character" w:customStyle="1" w:styleId="H3Char1">
    <w:name w:val="H3 Char1"/>
    <w:rsid w:val="00547BD5"/>
    <w:rPr>
      <w:b/>
      <w:bCs/>
      <w:i/>
      <w:sz w:val="24"/>
      <w:lang w:val="en-US" w:eastAsia="en-US" w:bidi="ar-SA"/>
    </w:rPr>
  </w:style>
  <w:style w:type="character" w:customStyle="1" w:styleId="Heading6Char">
    <w:name w:val="Heading 6 Char"/>
    <w:aliases w:val="h6 Char"/>
    <w:link w:val="Heading6"/>
    <w:locked/>
    <w:rsid w:val="00547BD5"/>
    <w:rPr>
      <w:b/>
      <w:bCs/>
      <w:sz w:val="24"/>
      <w:szCs w:val="22"/>
    </w:rPr>
  </w:style>
  <w:style w:type="character" w:customStyle="1" w:styleId="HeaderChar">
    <w:name w:val="Header Char"/>
    <w:link w:val="Header"/>
    <w:rsid w:val="00547BD5"/>
    <w:rPr>
      <w:rFonts w:ascii="Arial" w:hAnsi="Arial"/>
      <w:b/>
      <w:bCs/>
      <w:sz w:val="24"/>
      <w:szCs w:val="24"/>
    </w:rPr>
  </w:style>
  <w:style w:type="character" w:customStyle="1" w:styleId="CommentTextChar">
    <w:name w:val="Comment Text Char"/>
    <w:link w:val="CommentText"/>
    <w:locked/>
    <w:rsid w:val="00547BD5"/>
  </w:style>
  <w:style w:type="character" w:customStyle="1" w:styleId="Heading2Char">
    <w:name w:val="Heading 2 Char"/>
    <w:aliases w:val="h2 Char"/>
    <w:link w:val="Heading2"/>
    <w:rsid w:val="00547BD5"/>
    <w:rPr>
      <w:b/>
      <w:sz w:val="24"/>
    </w:rPr>
  </w:style>
  <w:style w:type="character" w:customStyle="1" w:styleId="FormulaChar">
    <w:name w:val="Formula Char"/>
    <w:link w:val="Formula"/>
    <w:rsid w:val="00547BD5"/>
    <w:rPr>
      <w:bCs/>
      <w:sz w:val="24"/>
      <w:szCs w:val="24"/>
    </w:rPr>
  </w:style>
  <w:style w:type="character" w:customStyle="1" w:styleId="bodytextnumberedchar0">
    <w:name w:val="bodytextnumberedchar"/>
    <w:rsid w:val="00547BD5"/>
  </w:style>
  <w:style w:type="paragraph" w:styleId="ListParagraph">
    <w:name w:val="List Paragraph"/>
    <w:basedOn w:val="Normal"/>
    <w:uiPriority w:val="34"/>
    <w:qFormat/>
    <w:rsid w:val="00547BD5"/>
    <w:pPr>
      <w:ind w:left="720"/>
      <w:contextualSpacing/>
    </w:pPr>
    <w:rPr>
      <w:szCs w:val="20"/>
    </w:rPr>
  </w:style>
  <w:style w:type="paragraph" w:customStyle="1" w:styleId="bodytextnumbered0">
    <w:name w:val="bodytextnumbered"/>
    <w:basedOn w:val="Normal"/>
    <w:rsid w:val="00547BD5"/>
    <w:pPr>
      <w:spacing w:after="240"/>
      <w:ind w:left="720" w:hanging="720"/>
    </w:pPr>
    <w:rPr>
      <w:rFonts w:eastAsia="Calibri"/>
    </w:rPr>
  </w:style>
  <w:style w:type="character" w:customStyle="1" w:styleId="FooterChar">
    <w:name w:val="Footer Char"/>
    <w:link w:val="Footer"/>
    <w:rsid w:val="00547BD5"/>
    <w:rPr>
      <w:sz w:val="24"/>
      <w:szCs w:val="24"/>
    </w:rPr>
  </w:style>
  <w:style w:type="paragraph" w:customStyle="1" w:styleId="xmsonormal">
    <w:name w:val="x_msonormal"/>
    <w:basedOn w:val="Normal"/>
    <w:rsid w:val="00547BD5"/>
    <w:rPr>
      <w:rFonts w:ascii="Calibri" w:eastAsiaTheme="minorHAnsi" w:hAnsi="Calibri" w:cs="Calibri"/>
      <w:sz w:val="22"/>
      <w:szCs w:val="22"/>
    </w:rPr>
  </w:style>
  <w:style w:type="paragraph" w:customStyle="1" w:styleId="tablebody0">
    <w:name w:val="tablebody"/>
    <w:basedOn w:val="Normal"/>
    <w:rsid w:val="00547BD5"/>
    <w:pPr>
      <w:spacing w:after="60"/>
    </w:pPr>
    <w:rPr>
      <w:sz w:val="20"/>
      <w:szCs w:val="20"/>
    </w:rPr>
  </w:style>
  <w:style w:type="table" w:customStyle="1" w:styleId="TableGrid1">
    <w:name w:val="Table Grid1"/>
    <w:basedOn w:val="TableNormal"/>
    <w:next w:val="TableGrid"/>
    <w:rsid w:val="00547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rsid w:val="00DC2E39"/>
    <w:rPr>
      <w:sz w:val="18"/>
    </w:rPr>
  </w:style>
  <w:style w:type="character" w:styleId="FootnoteReference">
    <w:name w:val="footnote reference"/>
    <w:uiPriority w:val="99"/>
    <w:rsid w:val="00DC2E39"/>
    <w:rPr>
      <w:vertAlign w:val="superscript"/>
    </w:rPr>
  </w:style>
  <w:style w:type="character" w:styleId="Mention">
    <w:name w:val="Mention"/>
    <w:basedOn w:val="DefaultParagraphFont"/>
    <w:uiPriority w:val="99"/>
    <w:unhideWhenUsed/>
    <w:rsid w:val="000A0C4D"/>
    <w:rPr>
      <w:color w:val="2B579A"/>
      <w:shd w:val="clear" w:color="auto" w:fill="E1DFDD"/>
    </w:rPr>
  </w:style>
  <w:style w:type="character" w:customStyle="1" w:styleId="normaltextrun">
    <w:name w:val="normaltextrun"/>
    <w:basedOn w:val="DefaultParagraphFont"/>
    <w:rsid w:val="006D7CE0"/>
  </w:style>
  <w:style w:type="character" w:customStyle="1" w:styleId="eop">
    <w:name w:val="eop"/>
    <w:basedOn w:val="DefaultParagraphFont"/>
    <w:rsid w:val="006D7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Katherine.Gross@ercot.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Kenneth.Ragsdale@ercot.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mments" Target="comment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9" TargetMode="External"/><Relationship Id="rId24" Type="http://schemas.openxmlformats.org/officeDocument/2006/relationships/hyperlink" Target="mailto:MPRegistration@ercot.com" TargetMode="Externa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Brittney.Albracht@ercot.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microsoft.com/office/2016/09/relationships/commentsIds" Target="commentsIds.xml"/><Relationship Id="rId27" Type="http://schemas.openxmlformats.org/officeDocument/2006/relationships/footer" Target="footer2.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5A8FB61A57C474FA5D6EFE3DF7E70D2" ma:contentTypeVersion="5" ma:contentTypeDescription="Create a new document." ma:contentTypeScope="" ma:versionID="7ba38582c4fc32fe96d2340d9802068c">
  <xsd:schema xmlns:xsd="http://www.w3.org/2001/XMLSchema" xmlns:xs="http://www.w3.org/2001/XMLSchema" xmlns:p="http://schemas.microsoft.com/office/2006/metadata/properties" xmlns:ns2="3112f907-6138-402a-acd2-d20adc2225b7" targetNamespace="http://schemas.microsoft.com/office/2006/metadata/properties" ma:root="true" ma:fieldsID="97c51a04c632b97b850e442b5cdb5063" ns2:_="">
    <xsd:import namespace="3112f907-6138-402a-acd2-d20adc2225b7"/>
    <xsd:element name="properties">
      <xsd:complexType>
        <xsd:sequence>
          <xsd:element name="documentManagement">
            <xsd:complexType>
              <xsd:all>
                <xsd:element ref="ns2:Brief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2f907-6138-402a-acd2-d20adc2225b7" elementFormDefault="qualified">
    <xsd:import namespace="http://schemas.microsoft.com/office/2006/documentManagement/types"/>
    <xsd:import namespace="http://schemas.microsoft.com/office/infopath/2007/PartnerControls"/>
    <xsd:element name="BriefDescription" ma:index="8" nillable="true" ma:displayName="Brief Description" ma:description="Brief Description" ma:format="Dropdown" ma:internalName="Brief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BriefDescription xmlns="3112f907-6138-402a-acd2-d20adc2225b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5A7F38D5-9948-4158-A510-BE78961C4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2f907-6138-402a-acd2-d20adc222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1F00CF-CF42-4983-97C3-41282635B065}">
  <ds:schemaRefs>
    <ds:schemaRef ds:uri="http://schemas.microsoft.com/office/2006/metadata/properties"/>
    <ds:schemaRef ds:uri="http://schemas.microsoft.com/office/infopath/2007/PartnerControls"/>
    <ds:schemaRef ds:uri="3112f907-6138-402a-acd2-d20adc2225b7"/>
  </ds:schemaRefs>
</ds:datastoreItem>
</file>

<file path=customXml/itemProps4.xml><?xml version="1.0" encoding="utf-8"?>
<ds:datastoreItem xmlns:ds="http://schemas.openxmlformats.org/officeDocument/2006/customXml" ds:itemID="{3624732E-57F6-459E-A895-7E03BAB307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5416</Words>
  <Characters>32355</Characters>
  <Application>Microsoft Office Word</Application>
  <DocSecurity>0</DocSecurity>
  <Lines>634</Lines>
  <Paragraphs>227</Paragraphs>
  <ScaleCrop>false</ScaleCrop>
  <Company>Hewlett-Packard Company</Company>
  <LinksUpToDate>false</LinksUpToDate>
  <CharactersWithSpaces>37544</CharactersWithSpaces>
  <SharedDoc>false</SharedDoc>
  <HLinks>
    <vt:vector size="48" baseType="variant">
      <vt:variant>
        <vt:i4>1835061</vt:i4>
      </vt:variant>
      <vt:variant>
        <vt:i4>147</vt:i4>
      </vt:variant>
      <vt:variant>
        <vt:i4>0</vt:i4>
      </vt:variant>
      <vt:variant>
        <vt:i4>5</vt:i4>
      </vt:variant>
      <vt:variant>
        <vt:lpwstr>mailto:MPRegistration@ercot.com</vt:lpwstr>
      </vt:variant>
      <vt:variant>
        <vt:lpwstr/>
      </vt:variant>
      <vt:variant>
        <vt:i4>1835061</vt:i4>
      </vt:variant>
      <vt:variant>
        <vt:i4>12</vt:i4>
      </vt:variant>
      <vt:variant>
        <vt:i4>0</vt:i4>
      </vt:variant>
      <vt:variant>
        <vt:i4>5</vt:i4>
      </vt:variant>
      <vt:variant>
        <vt:lpwstr>mailto:MPRegistration@ercot.com</vt:lpwstr>
      </vt:variant>
      <vt:variant>
        <vt:lpwstr/>
      </vt:variant>
      <vt:variant>
        <vt:i4>1245292</vt:i4>
      </vt:variant>
      <vt:variant>
        <vt:i4>9</vt:i4>
      </vt:variant>
      <vt:variant>
        <vt:i4>0</vt:i4>
      </vt:variant>
      <vt:variant>
        <vt:i4>5</vt:i4>
      </vt:variant>
      <vt:variant>
        <vt:lpwstr>mailto:katherine.gross@ercot.com/</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ariant>
        <vt:i4>7012380</vt:i4>
      </vt:variant>
      <vt:variant>
        <vt:i4>3</vt:i4>
      </vt:variant>
      <vt:variant>
        <vt:i4>0</vt:i4>
      </vt:variant>
      <vt:variant>
        <vt:i4>5</vt:i4>
      </vt:variant>
      <vt:variant>
        <vt:lpwstr>mailto:Kenneth.Ragsdale@ercot.com</vt:lpwstr>
      </vt:variant>
      <vt:variant>
        <vt:lpwstr/>
      </vt:variant>
      <vt:variant>
        <vt:i4>7012380</vt:i4>
      </vt:variant>
      <vt:variant>
        <vt:i4>0</vt:i4>
      </vt:variant>
      <vt:variant>
        <vt:i4>0</vt:i4>
      </vt:variant>
      <vt:variant>
        <vt:i4>5</vt:i4>
      </vt:variant>
      <vt:variant>
        <vt:lpwstr>mailto:Kenneth.Ragsdale@ercot.com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2025-11-06T00:09:00Z</cp:lastPrinted>
  <dcterms:created xsi:type="dcterms:W3CDTF">2026-01-21T04:37:00Z</dcterms:created>
  <dcterms:modified xsi:type="dcterms:W3CDTF">2026-01-21T04:44:00Z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0x01010025A8FB61A57C474FA5D6EFE3DF7E70D2</vt:lpwstr>
  </property>
  <property fmtid="{D5CDD505-2E9C-101B-9397-08002B2CF9AE}" pid="10" name="docLang">
    <vt:lpwstr>en</vt:lpwstr>
  </property>
</Properties>
</file>